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FEB" w:rsidRPr="00711FEB" w:rsidRDefault="00711FEB" w:rsidP="00711FEB">
      <w:pPr>
        <w:spacing w:after="0" w:line="240" w:lineRule="auto"/>
        <w:ind w:firstLine="720"/>
        <w:rPr>
          <w:b/>
          <w:sz w:val="24"/>
          <w:szCs w:val="24"/>
        </w:rPr>
      </w:pPr>
      <w:r w:rsidRPr="00711FEB">
        <w:rPr>
          <w:rFonts w:eastAsia="Times New Roman"/>
          <w:b/>
          <w:noProof/>
          <w:sz w:val="24"/>
          <w:szCs w:val="24"/>
        </w:rPr>
        <w:drawing>
          <wp:anchor distT="0" distB="0" distL="114300" distR="114300" simplePos="0" relativeHeight="251660288" behindDoc="0" locked="0" layoutInCell="1" allowOverlap="1" wp14:anchorId="5D4E0C4B" wp14:editId="163A71E4">
            <wp:simplePos x="0" y="0"/>
            <wp:positionH relativeFrom="column">
              <wp:posOffset>33020</wp:posOffset>
            </wp:positionH>
            <wp:positionV relativeFrom="paragraph">
              <wp:posOffset>-283845</wp:posOffset>
            </wp:positionV>
            <wp:extent cx="788035" cy="78803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SF Logo copy.email templa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8035" cy="788035"/>
                    </a:xfrm>
                    <a:prstGeom prst="rect">
                      <a:avLst/>
                    </a:prstGeom>
                  </pic:spPr>
                </pic:pic>
              </a:graphicData>
            </a:graphic>
            <wp14:sizeRelH relativeFrom="page">
              <wp14:pctWidth>0</wp14:pctWidth>
            </wp14:sizeRelH>
            <wp14:sizeRelV relativeFrom="page">
              <wp14:pctHeight>0</wp14:pctHeight>
            </wp14:sizeRelV>
          </wp:anchor>
        </w:drawing>
      </w:r>
      <w:r w:rsidR="00C47779" w:rsidRPr="00711FEB">
        <w:rPr>
          <w:b/>
          <w:sz w:val="24"/>
          <w:szCs w:val="24"/>
        </w:rPr>
        <w:t xml:space="preserve">The Youth Enfranchisement Act campaign </w:t>
      </w:r>
    </w:p>
    <w:p w:rsidR="00C47779" w:rsidRPr="00C47779" w:rsidRDefault="00711FEB" w:rsidP="00711FEB">
      <w:pPr>
        <w:spacing w:after="0" w:line="240" w:lineRule="auto"/>
        <w:ind w:firstLine="720"/>
        <w:rPr>
          <w:b/>
        </w:rPr>
      </w:pPr>
      <w:r w:rsidRPr="00711FEB">
        <w:rPr>
          <w:b/>
          <w:sz w:val="24"/>
          <w:szCs w:val="24"/>
        </w:rPr>
        <w:t>G</w:t>
      </w:r>
      <w:r w:rsidR="00C47779" w:rsidRPr="00711FEB">
        <w:rPr>
          <w:b/>
          <w:sz w:val="24"/>
          <w:szCs w:val="24"/>
        </w:rPr>
        <w:t>iving 16 and 17 year old</w:t>
      </w:r>
      <w:r w:rsidRPr="00711FEB">
        <w:rPr>
          <w:b/>
          <w:sz w:val="24"/>
          <w:szCs w:val="24"/>
        </w:rPr>
        <w:t xml:space="preserve"> </w:t>
      </w:r>
      <w:proofErr w:type="spellStart"/>
      <w:r w:rsidRPr="00711FEB">
        <w:rPr>
          <w:b/>
          <w:sz w:val="24"/>
          <w:szCs w:val="24"/>
        </w:rPr>
        <w:t>Mountainville</w:t>
      </w:r>
      <w:proofErr w:type="spellEnd"/>
      <w:r w:rsidRPr="00711FEB">
        <w:rPr>
          <w:b/>
          <w:sz w:val="24"/>
          <w:szCs w:val="24"/>
        </w:rPr>
        <w:t xml:space="preserve"> citizens</w:t>
      </w:r>
      <w:r w:rsidR="00C47779" w:rsidRPr="00711FEB">
        <w:rPr>
          <w:b/>
          <w:sz w:val="24"/>
          <w:szCs w:val="24"/>
        </w:rPr>
        <w:t xml:space="preserve"> the right to vote</w:t>
      </w:r>
      <w:r w:rsidR="00C47779" w:rsidRPr="00C47779">
        <w:rPr>
          <w:rStyle w:val="FootnoteReference"/>
          <w:b/>
        </w:rPr>
        <w:footnoteReference w:id="1"/>
      </w:r>
    </w:p>
    <w:p w:rsidR="00FC0B65" w:rsidRDefault="00FC0B65"/>
    <w:p w:rsidR="0020295A" w:rsidRDefault="0020295A"/>
    <w:p w:rsidR="00F0533C" w:rsidRDefault="00F0533C">
      <w:pPr>
        <w:rPr>
          <w:b/>
        </w:rPr>
      </w:pPr>
      <w:r w:rsidRPr="00F0533C">
        <w:rPr>
          <w:b/>
        </w:rPr>
        <w:t>The Opportunity</w:t>
      </w:r>
    </w:p>
    <w:p w:rsidR="0006604E" w:rsidRDefault="00BB5DF9" w:rsidP="00F475A4">
      <w:r>
        <w:rPr>
          <w:b/>
        </w:rPr>
        <w:tab/>
      </w:r>
      <w:r w:rsidRPr="00BB5DF9">
        <w:t>Becky Sorenson</w:t>
      </w:r>
      <w:r>
        <w:t xml:space="preserve"> has been the director of</w:t>
      </w:r>
      <w:r w:rsidR="0006604E">
        <w:t xml:space="preserve"> the</w:t>
      </w:r>
      <w:r>
        <w:t xml:space="preserve"> </w:t>
      </w:r>
      <w:r w:rsidR="0006604E">
        <w:t>Founding Fathers School for Government (FFSG), the nation’s premiere magnet school for government and international relations,</w:t>
      </w:r>
      <w:r w:rsidR="00361829">
        <w:t xml:space="preserve"> for 10 years and has taught government at the school for the last 20 years. Like most magnet school</w:t>
      </w:r>
      <w:r w:rsidR="002D6FD3">
        <w:t xml:space="preserve"> administrators</w:t>
      </w:r>
      <w:ins w:id="0" w:author="Will Feltus" w:date="2016-02-19T09:36:00Z">
        <w:r w:rsidR="008C1F5A">
          <w:t xml:space="preserve"> </w:t>
        </w:r>
        <w:proofErr w:type="spellStart"/>
        <w:r w:rsidR="008C1F5A">
          <w:t>administrators</w:t>
        </w:r>
      </w:ins>
      <w:proofErr w:type="spellEnd"/>
      <w:r w:rsidR="00361829">
        <w:t xml:space="preserve">, she spends as much time working with the local government and surrounding school districts for support (read: funding) as she does serving in the principal leadership role during the school day. </w:t>
      </w:r>
      <w:r w:rsidR="00863500">
        <w:t xml:space="preserve">FFSG graduates civic-minded young men and women who are more likely to be involved in politics and government than the average young adult, including regular voting. So, it </w:t>
      </w:r>
      <w:r w:rsidR="002D6FD3">
        <w:t>was</w:t>
      </w:r>
      <w:del w:id="1" w:author="Will Feltus" w:date="2016-02-19T09:42:00Z">
        <w:r w:rsidR="00863500" w:rsidDel="00743680">
          <w:delText xml:space="preserve"> </w:delText>
        </w:r>
      </w:del>
      <w:ins w:id="2" w:author="Will Feltus" w:date="2016-02-19T09:42:00Z">
        <w:r w:rsidR="00743680">
          <w:t xml:space="preserve"> </w:t>
        </w:r>
        <w:proofErr w:type="spellStart"/>
        <w:r w:rsidR="00743680">
          <w:t>was</w:t>
        </w:r>
        <w:proofErr w:type="spellEnd"/>
        <w:r w:rsidR="00743680">
          <w:t xml:space="preserve"> </w:t>
        </w:r>
      </w:ins>
      <w:r w:rsidR="00863500">
        <w:t xml:space="preserve">no accident that </w:t>
      </w:r>
      <w:r w:rsidR="0006604E">
        <w:t xml:space="preserve">her longtime friend and successful businesswoman, </w:t>
      </w:r>
      <w:r w:rsidR="002D6FD3">
        <w:t>Jackie</w:t>
      </w:r>
      <w:r w:rsidR="0006604E">
        <w:t xml:space="preserve"> Stanton, choose Becky to lead a political action committee in an attempt to pass a ballot measure in </w:t>
      </w:r>
      <w:proofErr w:type="spellStart"/>
      <w:r w:rsidR="0006604E">
        <w:t>Mountainville</w:t>
      </w:r>
      <w:proofErr w:type="spellEnd"/>
      <w:r w:rsidR="008169C7">
        <w:rPr>
          <w:rStyle w:val="FootnoteReference"/>
        </w:rPr>
        <w:footnoteReference w:id="2"/>
      </w:r>
      <w:r w:rsidR="008169C7">
        <w:t xml:space="preserve"> </w:t>
      </w:r>
      <w:r w:rsidR="0006604E">
        <w:t xml:space="preserve"> this fall. </w:t>
      </w:r>
      <w:r w:rsidR="00F475A4">
        <w:t>Jackie has</w:t>
      </w:r>
      <w:r w:rsidR="002D6FD3">
        <w:t xml:space="preserve"> successful</w:t>
      </w:r>
      <w:r w:rsidR="00F475A4">
        <w:t>ly raised</w:t>
      </w:r>
      <w:r w:rsidR="002D6FD3">
        <w:t xml:space="preserve"> $5 million in support of Ballot Measure #2,</w:t>
      </w:r>
      <w:r w:rsidR="0006604E">
        <w:t xml:space="preserve"> </w:t>
      </w:r>
      <w:r w:rsidR="00F475A4">
        <w:t>and she</w:t>
      </w:r>
      <w:r w:rsidR="0006604E">
        <w:t xml:space="preserve"> </w:t>
      </w:r>
      <w:r w:rsidR="002D6FD3">
        <w:t xml:space="preserve">has asked Becky to manage a media campaign </w:t>
      </w:r>
      <w:r w:rsidR="00992570">
        <w:t>to support this issue</w:t>
      </w:r>
      <w:r w:rsidR="001D7DE3">
        <w:t>.</w:t>
      </w:r>
      <w:r w:rsidR="0006604E">
        <w:t xml:space="preserve">  </w:t>
      </w:r>
      <w:ins w:id="3" w:author="Will Feltus" w:date="2016-02-19T09:39:00Z">
        <w:r w:rsidR="008C1F5A">
          <w:t xml:space="preserve">Is Jackie going to raise the money? This tit-for-tat sounds </w:t>
        </w:r>
      </w:ins>
      <w:ins w:id="4" w:author="Will Feltus" w:date="2016-02-19T09:41:00Z">
        <w:r w:rsidR="008C1F5A">
          <w:t>distasteful</w:t>
        </w:r>
      </w:ins>
      <w:ins w:id="5" w:author="Will Feltus" w:date="2016-02-19T09:39:00Z">
        <w:r w:rsidR="008C1F5A">
          <w:t xml:space="preserve">. I would say that Jackie had raised this money for school, and now Jackie is asking </w:t>
        </w:r>
      </w:ins>
    </w:p>
    <w:p w:rsidR="0006604E" w:rsidRPr="00994F5A" w:rsidRDefault="0006604E" w:rsidP="0006604E">
      <w:pPr>
        <w:rPr>
          <w:b/>
        </w:rPr>
      </w:pPr>
      <w:r>
        <w:rPr>
          <w:b/>
        </w:rPr>
        <w:t xml:space="preserve">The </w:t>
      </w:r>
      <w:r w:rsidR="0020295A">
        <w:rPr>
          <w:b/>
        </w:rPr>
        <w:t>Legislation</w:t>
      </w:r>
    </w:p>
    <w:p w:rsidR="00BB5DF9" w:rsidRDefault="0006604E" w:rsidP="0006604E">
      <w:pPr>
        <w:ind w:firstLine="720"/>
      </w:pPr>
      <w:r>
        <w:t>T</w:t>
      </w:r>
      <w:r w:rsidR="00863500">
        <w:t xml:space="preserve">he </w:t>
      </w:r>
      <w:r w:rsidR="00602D38">
        <w:t>proposition</w:t>
      </w:r>
      <w:r w:rsidR="00863500">
        <w:t xml:space="preserve"> that </w:t>
      </w:r>
      <w:r w:rsidR="002D6FD3">
        <w:t>Jackie</w:t>
      </w:r>
      <w:r w:rsidR="00863500">
        <w:t xml:space="preserve"> has tasked Becky with supporting is </w:t>
      </w:r>
      <w:r w:rsidR="00AA5364">
        <w:t xml:space="preserve">the Youth Enfranchisement Act, </w:t>
      </w:r>
      <w:r w:rsidR="00CC7CC3">
        <w:t>referred to informally as</w:t>
      </w:r>
      <w:r w:rsidR="00AA5364">
        <w:t xml:space="preserve"> YEA</w:t>
      </w:r>
      <w:r w:rsidR="00863500" w:rsidRPr="003B3722">
        <w:t>:</w:t>
      </w:r>
    </w:p>
    <w:p w:rsidR="00863500" w:rsidRDefault="008169C7" w:rsidP="00EB4D90">
      <w:pPr>
        <w:ind w:left="720"/>
        <w:rPr>
          <w:i/>
        </w:rPr>
      </w:pPr>
      <w:r>
        <w:rPr>
          <w:i/>
        </w:rPr>
        <w:t xml:space="preserve">Ballot Measure #2: </w:t>
      </w:r>
      <w:r w:rsidR="00EB4D90" w:rsidRPr="00EB4D90">
        <w:rPr>
          <w:i/>
        </w:rPr>
        <w:t xml:space="preserve">The right of citizens of </w:t>
      </w:r>
      <w:proofErr w:type="spellStart"/>
      <w:r w:rsidR="00EB4D90" w:rsidRPr="00EB4D90">
        <w:rPr>
          <w:i/>
        </w:rPr>
        <w:t>Mountainville</w:t>
      </w:r>
      <w:proofErr w:type="spellEnd"/>
      <w:r w:rsidR="00EB4D90" w:rsidRPr="00EB4D90">
        <w:rPr>
          <w:i/>
        </w:rPr>
        <w:t xml:space="preserve">, who are sixteen years of age or older, to vote shall not be denied or abridged by </w:t>
      </w:r>
      <w:proofErr w:type="spellStart"/>
      <w:r w:rsidR="00EB4D90" w:rsidRPr="00EB4D90">
        <w:rPr>
          <w:i/>
        </w:rPr>
        <w:t>Mountainville</w:t>
      </w:r>
      <w:proofErr w:type="spellEnd"/>
      <w:r w:rsidR="00EB4D90" w:rsidRPr="00EB4D90">
        <w:rPr>
          <w:i/>
        </w:rPr>
        <w:t xml:space="preserve"> or by the United States or by any State on account of age.</w:t>
      </w:r>
    </w:p>
    <w:p w:rsidR="00EB4D90" w:rsidRDefault="00EB4D90" w:rsidP="00EB4D90">
      <w:r>
        <w:t xml:space="preserve">This ballot measure has met the minimum requirements to appear on the </w:t>
      </w:r>
      <w:proofErr w:type="spellStart"/>
      <w:r>
        <w:t>Mountainville</w:t>
      </w:r>
      <w:proofErr w:type="spellEnd"/>
      <w:r>
        <w:t xml:space="preserve"> ballot on Election Day 2016</w:t>
      </w:r>
      <w:r w:rsidR="008169C7">
        <w:t xml:space="preserve"> and</w:t>
      </w:r>
      <w:r w:rsidR="00CC7CC3">
        <w:t xml:space="preserve"> it requires a majority (50% + 1) </w:t>
      </w:r>
      <w:r w:rsidR="00231571">
        <w:t xml:space="preserve">of votes </w:t>
      </w:r>
      <w:r w:rsidR="00CC7CC3">
        <w:t>to pass</w:t>
      </w:r>
      <w:r>
        <w:t>.</w:t>
      </w:r>
      <w:r w:rsidR="004447F1">
        <w:t xml:space="preserve"> As of this writing, there </w:t>
      </w:r>
      <w:r w:rsidR="00D73AD2">
        <w:t>is</w:t>
      </w:r>
      <w:r w:rsidR="004447F1">
        <w:t xml:space="preserve"> no organized opposition group known </w:t>
      </w:r>
      <w:r w:rsidR="00D73AD2">
        <w:t>to</w:t>
      </w:r>
      <w:r w:rsidR="004447F1">
        <w:t xml:space="preserve"> exist</w:t>
      </w:r>
      <w:r w:rsidR="00D73AD2">
        <w:t>,</w:t>
      </w:r>
      <w:r w:rsidR="004447F1">
        <w:t xml:space="preserve"> </w:t>
      </w:r>
      <w:r w:rsidR="00D73AD2">
        <w:t>meaning no one is currently</w:t>
      </w:r>
      <w:r w:rsidR="004447F1">
        <w:t xml:space="preserve"> campaign</w:t>
      </w:r>
      <w:r w:rsidR="00D73AD2">
        <w:t>ing</w:t>
      </w:r>
      <w:r w:rsidR="004447F1">
        <w:t xml:space="preserve"> against this piece of legislation.</w:t>
      </w:r>
      <w:r w:rsidR="00D73AD2">
        <w:t xml:space="preserve"> However, that could change.</w:t>
      </w:r>
    </w:p>
    <w:p w:rsidR="00743680" w:rsidRDefault="00743680">
      <w:pPr>
        <w:rPr>
          <w:ins w:id="6" w:author="Will Feltus" w:date="2016-02-19T09:44:00Z"/>
          <w:b/>
        </w:rPr>
      </w:pPr>
      <w:ins w:id="7" w:author="Will Feltus" w:date="2016-02-19T09:44:00Z">
        <w:r>
          <w:rPr>
            <w:b/>
          </w:rPr>
          <w:t xml:space="preserve">About </w:t>
        </w:r>
        <w:proofErr w:type="spellStart"/>
        <w:r>
          <w:rPr>
            <w:b/>
          </w:rPr>
          <w:t>Mountainville</w:t>
        </w:r>
        <w:proofErr w:type="spellEnd"/>
        <w:r>
          <w:rPr>
            <w:b/>
          </w:rPr>
          <w:t xml:space="preserve"> and the Greater </w:t>
        </w:r>
        <w:proofErr w:type="spellStart"/>
        <w:r>
          <w:rPr>
            <w:b/>
          </w:rPr>
          <w:t>Mountainville</w:t>
        </w:r>
        <w:proofErr w:type="spellEnd"/>
        <w:r>
          <w:rPr>
            <w:b/>
          </w:rPr>
          <w:t xml:space="preserve"> Metropolitan Area</w:t>
        </w:r>
      </w:ins>
    </w:p>
    <w:p w:rsidR="00A367D0" w:rsidRDefault="00F0533C" w:rsidP="00A367D0">
      <w:pPr>
        <w:rPr>
          <w:b/>
        </w:rPr>
      </w:pPr>
      <w:r w:rsidRPr="003B109C">
        <w:rPr>
          <w:b/>
        </w:rPr>
        <w:t xml:space="preserve">The </w:t>
      </w:r>
      <w:r w:rsidR="00CC7CC3">
        <w:rPr>
          <w:b/>
        </w:rPr>
        <w:t>Task</w:t>
      </w:r>
    </w:p>
    <w:p w:rsidR="00A367D0" w:rsidRDefault="002D6FD3" w:rsidP="00A367D0">
      <w:pPr>
        <w:rPr>
          <w:rFonts w:eastAsia="Times New Roman"/>
        </w:rPr>
      </w:pPr>
      <w:r>
        <w:t>Jackie</w:t>
      </w:r>
      <w:r w:rsidR="00CC7CC3">
        <w:t xml:space="preserve"> had </w:t>
      </w:r>
      <w:r w:rsidR="00992570">
        <w:t>raised</w:t>
      </w:r>
      <w:r w:rsidR="00CC7CC3">
        <w:t xml:space="preserve"> $5 million</w:t>
      </w:r>
      <w:r w:rsidR="00114DCB" w:rsidRPr="00114DCB">
        <w:t xml:space="preserve"> </w:t>
      </w:r>
      <w:r w:rsidR="00CC7CC3">
        <w:t>for a paid media campaign to support the passage of</w:t>
      </w:r>
      <w:r w:rsidR="0093433F">
        <w:t xml:space="preserve"> </w:t>
      </w:r>
      <w:r w:rsidR="003B3722">
        <w:t>YEA</w:t>
      </w:r>
      <w:r w:rsidR="0093433F">
        <w:t>.</w:t>
      </w:r>
      <w:r w:rsidR="00127B5F">
        <w:t xml:space="preserve"> </w:t>
      </w:r>
      <w:r w:rsidR="0093433F">
        <w:t xml:space="preserve"> </w:t>
      </w:r>
      <w:r w:rsidR="00231571">
        <w:rPr>
          <w:rFonts w:eastAsia="Times New Roman"/>
        </w:rPr>
        <w:t>Becky</w:t>
      </w:r>
      <w:r w:rsidR="0093433F" w:rsidRPr="00127B5F">
        <w:rPr>
          <w:rFonts w:eastAsia="Times New Roman"/>
        </w:rPr>
        <w:t xml:space="preserve"> </w:t>
      </w:r>
    </w:p>
    <w:p w:rsidR="0093433F" w:rsidRPr="00992570" w:rsidRDefault="0093433F" w:rsidP="00A367D0">
      <w:pPr>
        <w:rPr>
          <w:b/>
        </w:rPr>
      </w:pPr>
      <w:proofErr w:type="gramStart"/>
      <w:r w:rsidRPr="00127B5F">
        <w:rPr>
          <w:rFonts w:eastAsia="Times New Roman"/>
        </w:rPr>
        <w:lastRenderedPageBreak/>
        <w:t>asked</w:t>
      </w:r>
      <w:proofErr w:type="gramEnd"/>
      <w:r w:rsidRPr="00127B5F">
        <w:rPr>
          <w:rFonts w:eastAsia="Times New Roman"/>
        </w:rPr>
        <w:t xml:space="preserve"> </w:t>
      </w:r>
      <w:r w:rsidR="002D6FD3">
        <w:rPr>
          <w:rFonts w:eastAsia="Times New Roman"/>
        </w:rPr>
        <w:t>Jackie</w:t>
      </w:r>
      <w:r w:rsidRPr="00127B5F">
        <w:rPr>
          <w:rFonts w:eastAsia="Times New Roman"/>
        </w:rPr>
        <w:t xml:space="preserve"> </w:t>
      </w:r>
      <w:r w:rsidR="00127B5F" w:rsidRPr="00127B5F">
        <w:rPr>
          <w:rFonts w:eastAsia="Times New Roman"/>
        </w:rPr>
        <w:t xml:space="preserve">for clarification on the media budget. </w:t>
      </w:r>
      <w:r w:rsidR="002D6FD3">
        <w:rPr>
          <w:rFonts w:eastAsia="Times New Roman"/>
        </w:rPr>
        <w:t>Jackie</w:t>
      </w:r>
      <w:r w:rsidR="00127B5F" w:rsidRPr="00127B5F">
        <w:rPr>
          <w:rFonts w:eastAsia="Times New Roman"/>
        </w:rPr>
        <w:t xml:space="preserve"> said that the $5</w:t>
      </w:r>
      <w:r w:rsidR="00AA5364">
        <w:rPr>
          <w:rFonts w:eastAsia="Times New Roman"/>
        </w:rPr>
        <w:t xml:space="preserve"> </w:t>
      </w:r>
      <w:r w:rsidR="00127B5F" w:rsidRPr="00127B5F">
        <w:rPr>
          <w:rFonts w:eastAsia="Times New Roman"/>
        </w:rPr>
        <w:t>m</w:t>
      </w:r>
      <w:r w:rsidR="00AA5364">
        <w:rPr>
          <w:rFonts w:eastAsia="Times New Roman"/>
        </w:rPr>
        <w:t>illion</w:t>
      </w:r>
      <w:r w:rsidR="00127B5F" w:rsidRPr="00127B5F">
        <w:rPr>
          <w:rFonts w:eastAsia="Times New Roman"/>
        </w:rPr>
        <w:t xml:space="preserve"> was a gross</w:t>
      </w:r>
      <w:r w:rsidR="007C7493">
        <w:rPr>
          <w:rStyle w:val="FootnoteReference"/>
          <w:rFonts w:eastAsia="Times New Roman"/>
        </w:rPr>
        <w:footnoteReference w:id="3"/>
      </w:r>
      <w:r w:rsidR="00127B5F" w:rsidRPr="00127B5F">
        <w:rPr>
          <w:rFonts w:eastAsia="Times New Roman"/>
        </w:rPr>
        <w:t xml:space="preserve"> </w:t>
      </w:r>
      <w:proofErr w:type="gramStart"/>
      <w:r w:rsidR="00127B5F" w:rsidRPr="00127B5F">
        <w:rPr>
          <w:rFonts w:eastAsia="Times New Roman"/>
        </w:rPr>
        <w:t xml:space="preserve">figure </w:t>
      </w:r>
      <w:r w:rsidR="00A367D0">
        <w:rPr>
          <w:rFonts w:eastAsia="Times New Roman"/>
        </w:rPr>
        <w:t xml:space="preserve"> </w:t>
      </w:r>
      <w:r w:rsidR="00127B5F" w:rsidRPr="00127B5F">
        <w:rPr>
          <w:rFonts w:eastAsia="Times New Roman"/>
        </w:rPr>
        <w:t>s</w:t>
      </w:r>
      <w:r w:rsidR="00544524">
        <w:rPr>
          <w:rFonts w:eastAsia="Times New Roman"/>
        </w:rPr>
        <w:t>pecifically</w:t>
      </w:r>
      <w:proofErr w:type="gramEnd"/>
      <w:r w:rsidR="00544524">
        <w:rPr>
          <w:rFonts w:eastAsia="Times New Roman"/>
        </w:rPr>
        <w:t xml:space="preserve"> for paid media only. Becky and her team would have to (1) identify the target audience(s), (2) understand how the targets use media, and (3) plan how the $5 million media budget should be spent over the </w:t>
      </w:r>
      <w:r w:rsidR="00231571">
        <w:rPr>
          <w:rFonts w:eastAsia="Times New Roman"/>
        </w:rPr>
        <w:t>5</w:t>
      </w:r>
      <w:r w:rsidR="00544524">
        <w:rPr>
          <w:rFonts w:eastAsia="Times New Roman"/>
        </w:rPr>
        <w:t>-</w:t>
      </w:r>
      <w:r w:rsidR="00231571">
        <w:rPr>
          <w:rFonts w:eastAsia="Times New Roman"/>
        </w:rPr>
        <w:t>6</w:t>
      </w:r>
      <w:r w:rsidR="00544524">
        <w:rPr>
          <w:rFonts w:eastAsia="Times New Roman"/>
        </w:rPr>
        <w:t xml:space="preserve"> month campaign.</w:t>
      </w:r>
      <w:r w:rsidR="00127B5F" w:rsidRPr="00127B5F">
        <w:rPr>
          <w:rFonts w:eastAsia="Times New Roman"/>
        </w:rPr>
        <w:t xml:space="preserve"> </w:t>
      </w:r>
      <w:r w:rsidR="00544524">
        <w:rPr>
          <w:rFonts w:eastAsia="Times New Roman"/>
        </w:rPr>
        <w:t>A</w:t>
      </w:r>
      <w:r w:rsidR="00127B5F" w:rsidRPr="00127B5F">
        <w:rPr>
          <w:rFonts w:eastAsia="Times New Roman"/>
        </w:rPr>
        <w:t xml:space="preserve">ll other expenses (salaries, office space, </w:t>
      </w:r>
      <w:r w:rsidR="00544524">
        <w:rPr>
          <w:rFonts w:eastAsia="Times New Roman"/>
        </w:rPr>
        <w:t xml:space="preserve">research, </w:t>
      </w:r>
      <w:r w:rsidR="00127B5F" w:rsidRPr="00127B5F">
        <w:rPr>
          <w:rFonts w:eastAsia="Times New Roman"/>
        </w:rPr>
        <w:t>production</w:t>
      </w:r>
      <w:r w:rsidR="00544524">
        <w:rPr>
          <w:rFonts w:eastAsia="Times New Roman"/>
        </w:rPr>
        <w:t xml:space="preserve"> of creative content</w:t>
      </w:r>
      <w:r w:rsidR="00127B5F" w:rsidRPr="00127B5F">
        <w:rPr>
          <w:rFonts w:eastAsia="Times New Roman"/>
        </w:rPr>
        <w:t>, etc</w:t>
      </w:r>
      <w:r w:rsidR="00D73AD2">
        <w:rPr>
          <w:rFonts w:eastAsia="Times New Roman"/>
        </w:rPr>
        <w:t>.</w:t>
      </w:r>
      <w:r w:rsidR="00127B5F" w:rsidRPr="00127B5F">
        <w:rPr>
          <w:rFonts w:eastAsia="Times New Roman"/>
        </w:rPr>
        <w:t>) related to media would come from other budget areas</w:t>
      </w:r>
      <w:r w:rsidR="00992570">
        <w:rPr>
          <w:rFonts w:eastAsia="Times New Roman"/>
        </w:rPr>
        <w:t>, as Jackie anticipated continued fund raising success</w:t>
      </w:r>
      <w:r w:rsidR="00127B5F" w:rsidRPr="00127B5F">
        <w:rPr>
          <w:rFonts w:eastAsia="Times New Roman"/>
        </w:rPr>
        <w:t xml:space="preserve">. </w:t>
      </w:r>
      <w:r w:rsidR="002D6FD3">
        <w:rPr>
          <w:rFonts w:eastAsia="Times New Roman"/>
        </w:rPr>
        <w:t>Jackie</w:t>
      </w:r>
      <w:r w:rsidR="00127B5F" w:rsidRPr="00127B5F">
        <w:rPr>
          <w:rFonts w:eastAsia="Times New Roman"/>
        </w:rPr>
        <w:t xml:space="preserve"> said </w:t>
      </w:r>
      <w:r w:rsidR="008169C7">
        <w:rPr>
          <w:rFonts w:eastAsia="Times New Roman"/>
        </w:rPr>
        <w:t>s</w:t>
      </w:r>
      <w:r w:rsidR="00127B5F" w:rsidRPr="00127B5F">
        <w:rPr>
          <w:rFonts w:eastAsia="Times New Roman"/>
        </w:rPr>
        <w:t>he would provide resources on a case-by-case basis</w:t>
      </w:r>
      <w:r w:rsidR="00D73AD2">
        <w:rPr>
          <w:rFonts w:eastAsia="Times New Roman"/>
        </w:rPr>
        <w:t xml:space="preserve"> if </w:t>
      </w:r>
      <w:r w:rsidR="00992570">
        <w:rPr>
          <w:rFonts w:eastAsia="Times New Roman"/>
        </w:rPr>
        <w:t>an idea not covered by the media budget</w:t>
      </w:r>
      <w:r w:rsidR="00D73AD2">
        <w:rPr>
          <w:rFonts w:eastAsia="Times New Roman"/>
        </w:rPr>
        <w:t xml:space="preserve"> arose, so as not to limit creative thinking</w:t>
      </w:r>
      <w:r w:rsidR="00127B5F" w:rsidRPr="00127B5F">
        <w:rPr>
          <w:rFonts w:eastAsia="Times New Roman"/>
        </w:rPr>
        <w:t>.</w:t>
      </w:r>
      <w:r w:rsidR="00231571">
        <w:rPr>
          <w:rFonts w:eastAsia="Times New Roman"/>
        </w:rPr>
        <w:t xml:space="preserve"> </w:t>
      </w:r>
    </w:p>
    <w:p w:rsidR="0093433F" w:rsidRPr="00D73AD2" w:rsidRDefault="00D73AD2" w:rsidP="0093433F">
      <w:pPr>
        <w:rPr>
          <w:b/>
        </w:rPr>
      </w:pPr>
      <w:r w:rsidRPr="00D73AD2">
        <w:rPr>
          <w:b/>
        </w:rPr>
        <w:t>The Team</w:t>
      </w:r>
    </w:p>
    <w:p w:rsidR="001611FD" w:rsidRDefault="001611FD" w:rsidP="00D73AD2">
      <w:pPr>
        <w:ind w:firstLine="720"/>
      </w:pPr>
      <w:r>
        <w:t xml:space="preserve">Becky </w:t>
      </w:r>
      <w:r w:rsidR="00B662E2">
        <w:t>created the “</w:t>
      </w:r>
      <w:r w:rsidR="002B0E8D">
        <w:t>Yes</w:t>
      </w:r>
      <w:r w:rsidR="00B662E2">
        <w:t xml:space="preserve"> on YEA” PAC and </w:t>
      </w:r>
      <w:r>
        <w:t>quickly assemble</w:t>
      </w:r>
      <w:r w:rsidR="00FE36C0">
        <w:t>d</w:t>
      </w:r>
      <w:r>
        <w:t xml:space="preserve"> her team.</w:t>
      </w:r>
      <w:r w:rsidR="00B662E2">
        <w:t xml:space="preserve"> </w:t>
      </w:r>
      <w:r>
        <w:t xml:space="preserve">The two key hires </w:t>
      </w:r>
      <w:r w:rsidR="00992570">
        <w:t>were</w:t>
      </w:r>
      <w:r>
        <w:t xml:space="preserve"> a media director and a research specialist</w:t>
      </w:r>
      <w:r w:rsidR="00992570">
        <w:t>:</w:t>
      </w:r>
    </w:p>
    <w:p w:rsidR="00D73AD2" w:rsidRDefault="00994F5A" w:rsidP="001611FD">
      <w:pPr>
        <w:ind w:firstLine="720"/>
      </w:pPr>
      <w:r>
        <w:t xml:space="preserve">Ricardo Salazar was a former </w:t>
      </w:r>
      <w:r w:rsidR="00B662E2">
        <w:t xml:space="preserve">FFSG </w:t>
      </w:r>
      <w:r>
        <w:t xml:space="preserve">student who recently graduated from </w:t>
      </w:r>
      <w:proofErr w:type="spellStart"/>
      <w:r>
        <w:t>Wattford</w:t>
      </w:r>
      <w:proofErr w:type="spellEnd"/>
      <w:r>
        <w:t xml:space="preserve"> University with dual degrees in public policy and marketing. Ricardo had remained in frequent contact with Becky over the years, as she continued to mentor him through his academic </w:t>
      </w:r>
      <w:r w:rsidR="00B662E2">
        <w:t xml:space="preserve">and early professional </w:t>
      </w:r>
      <w:r>
        <w:t>career</w:t>
      </w:r>
      <w:r w:rsidR="00B662E2">
        <w:t>s</w:t>
      </w:r>
      <w:r>
        <w:t xml:space="preserve">. </w:t>
      </w:r>
      <w:r w:rsidR="001611FD">
        <w:t>Becky</w:t>
      </w:r>
      <w:r>
        <w:t xml:space="preserve"> wanted Ricardo to spearhead the media efforts to support the </w:t>
      </w:r>
      <w:r w:rsidR="002B0E8D">
        <w:t>“Yes</w:t>
      </w:r>
      <w:r w:rsidR="003B3722">
        <w:t xml:space="preserve"> on YEA” media campaign</w:t>
      </w:r>
      <w:r>
        <w:t xml:space="preserve">. </w:t>
      </w:r>
      <w:r w:rsidR="00D73AD2">
        <w:t xml:space="preserve">Ricardo </w:t>
      </w:r>
      <w:r w:rsidR="008169C7">
        <w:t>had experience with</w:t>
      </w:r>
      <w:r w:rsidR="00D73AD2">
        <w:t xml:space="preserve"> the basic media concepts from his </w:t>
      </w:r>
      <w:r w:rsidR="008169C7">
        <w:t>time spent</w:t>
      </w:r>
      <w:r w:rsidR="00D73AD2">
        <w:t xml:space="preserve"> working on</w:t>
      </w:r>
      <w:r w:rsidR="00B662E2">
        <w:t xml:space="preserve"> the Waterfront Renewal Coalition project in Central Coast.</w:t>
      </w:r>
      <w:r w:rsidR="00D73AD2">
        <w:tab/>
      </w:r>
    </w:p>
    <w:p w:rsidR="00B662E2" w:rsidRDefault="00B662E2" w:rsidP="001611FD">
      <w:pPr>
        <w:ind w:firstLine="720"/>
      </w:pPr>
      <w:r>
        <w:t xml:space="preserve">Taylor Ardis was also a former FFSG student, though 15 years Ricardo’s senior. </w:t>
      </w:r>
      <w:r w:rsidR="00DD4531">
        <w:t xml:space="preserve">Taylor was an experienced data analyst with stints at </w:t>
      </w:r>
      <w:r w:rsidR="00B57E39">
        <w:t>D.C.</w:t>
      </w:r>
      <w:r w:rsidR="00DD4531">
        <w:t xml:space="preserve"> think-tanks and multi-national corporations on his </w:t>
      </w:r>
      <w:r w:rsidR="00FE36C0">
        <w:t>ré</w:t>
      </w:r>
      <w:r w:rsidR="00DD4531" w:rsidRPr="00FE36C0">
        <w:t>sum</w:t>
      </w:r>
      <w:r w:rsidR="00FE36C0">
        <w:t>é</w:t>
      </w:r>
      <w:r w:rsidR="00AA5364">
        <w:t xml:space="preserve">. Becky’s call came at a crucial </w:t>
      </w:r>
      <w:r w:rsidR="00DD4531">
        <w:t>time in his career, as he was seeking to start his own data consulting company</w:t>
      </w:r>
      <w:r w:rsidR="00B57E39">
        <w:t xml:space="preserve">. “Swift”, as Taylor’s colleagues called him because of his ability to quickly tackle any data analytics problem </w:t>
      </w:r>
      <w:r w:rsidR="008D0E02">
        <w:t>(</w:t>
      </w:r>
      <w:r w:rsidR="00B57E39">
        <w:t xml:space="preserve">and also mockingly because of </w:t>
      </w:r>
      <w:r w:rsidR="00231571">
        <w:t>his “secret” affection for his</w:t>
      </w:r>
      <w:r w:rsidR="00B57E39">
        <w:t xml:space="preserve"> pop-star namesake</w:t>
      </w:r>
      <w:r w:rsidR="008D0E02">
        <w:t>), agreed to help with the campaign knowing the capital available would allow him to purchase several consumer-based research tools that would benefit his fledgling company.</w:t>
      </w:r>
      <w:r w:rsidR="00B57E39">
        <w:t xml:space="preserve"> </w:t>
      </w:r>
    </w:p>
    <w:p w:rsidR="00B72AC9" w:rsidRDefault="00B72AC9" w:rsidP="001611FD">
      <w:pPr>
        <w:ind w:firstLine="720"/>
      </w:pPr>
      <w:r>
        <w:t>Becky told Ricardo and Swift that polling data for the YEA ballot measure was not yet available, and would not be available until after their media recommendation was due</w:t>
      </w:r>
      <w:r w:rsidR="00AA5364">
        <w:t xml:space="preserve">. Ricardo would be responsible for analyzing the </w:t>
      </w:r>
      <w:r>
        <w:t xml:space="preserve">media research and </w:t>
      </w:r>
      <w:r w:rsidR="00AA5364">
        <w:t xml:space="preserve">applying it to the </w:t>
      </w:r>
      <w:r>
        <w:t>media plan</w:t>
      </w:r>
      <w:r w:rsidR="00AA5364">
        <w:t>. His</w:t>
      </w:r>
      <w:r>
        <w:t xml:space="preserve"> insights and instincts about potential target segments </w:t>
      </w:r>
      <w:r w:rsidR="00AA5364">
        <w:t>would be</w:t>
      </w:r>
      <w:r>
        <w:t xml:space="preserve"> vital to the successful </w:t>
      </w:r>
      <w:r w:rsidR="00AA5364">
        <w:t>creation of</w:t>
      </w:r>
      <w:r>
        <w:t xml:space="preserve"> a media plan. </w:t>
      </w:r>
      <w:r w:rsidR="00231571">
        <w:t xml:space="preserve">Becky reminded her media team that they were not responsible for the production of creative content, but </w:t>
      </w:r>
      <w:r w:rsidR="00DB0FB4">
        <w:t>their</w:t>
      </w:r>
      <w:r w:rsidR="00231571">
        <w:t xml:space="preserve"> thoughts on </w:t>
      </w:r>
      <w:r w:rsidR="00DB0FB4">
        <w:t>the types of creative content that should be produced</w:t>
      </w:r>
      <w:r>
        <w:tab/>
      </w:r>
      <w:r w:rsidR="00DB0FB4">
        <w:t>are encouraged.</w:t>
      </w:r>
    </w:p>
    <w:p w:rsidR="00FE36C0" w:rsidRDefault="00FE36C0" w:rsidP="00FE36C0">
      <w:r>
        <w:rPr>
          <w:b/>
        </w:rPr>
        <w:t>The Data</w:t>
      </w:r>
    </w:p>
    <w:p w:rsidR="00FE36C0" w:rsidRDefault="00FE36C0" w:rsidP="00FE36C0">
      <w:r>
        <w:tab/>
        <w:t xml:space="preserve">Swift’s first move was to purchase Scarborough Research data for the </w:t>
      </w:r>
      <w:proofErr w:type="spellStart"/>
      <w:r>
        <w:t>Mountainville</w:t>
      </w:r>
      <w:proofErr w:type="spellEnd"/>
      <w:r>
        <w:t xml:space="preserve"> media market. Scarborough provides in-depth su</w:t>
      </w:r>
      <w:r w:rsidR="00C47779">
        <w:t xml:space="preserve">rvey data about adult lifestyles along with consumer and </w:t>
      </w:r>
      <w:r>
        <w:t>media</w:t>
      </w:r>
      <w:r w:rsidR="00C47779">
        <w:t xml:space="preserve"> behaviors</w:t>
      </w:r>
      <w:r>
        <w:t xml:space="preserve"> across the United States, including nearly 2,000 interviews a year in </w:t>
      </w:r>
      <w:proofErr w:type="spellStart"/>
      <w:r>
        <w:t>Mountainville</w:t>
      </w:r>
      <w:proofErr w:type="spellEnd"/>
      <w:r>
        <w:t>.</w:t>
      </w:r>
      <w:r w:rsidR="00C47779">
        <w:t xml:space="preserve"> He </w:t>
      </w:r>
      <w:r w:rsidR="00C47779">
        <w:lastRenderedPageBreak/>
        <w:t xml:space="preserve">was confident the insights provided by analyzing this data would guide the “Yes on YEA” media planning and buying decisions. </w:t>
      </w:r>
    </w:p>
    <w:p w:rsidR="00AA5364" w:rsidRPr="00AA5364" w:rsidRDefault="00AA5364" w:rsidP="00FE36C0">
      <w:pPr>
        <w:rPr>
          <w:b/>
        </w:rPr>
      </w:pPr>
      <w:r w:rsidRPr="00AA5364">
        <w:rPr>
          <w:b/>
        </w:rPr>
        <w:t>The Target(s)</w:t>
      </w:r>
    </w:p>
    <w:p w:rsidR="00AE1DE2" w:rsidRDefault="00B247A2" w:rsidP="00FE36C0">
      <w:r w:rsidRPr="008B3033">
        <w:rPr>
          <w:noProof/>
        </w:rPr>
        <w:drawing>
          <wp:anchor distT="0" distB="0" distL="114300" distR="114300" simplePos="0" relativeHeight="251658240" behindDoc="0" locked="0" layoutInCell="1" allowOverlap="1" wp14:anchorId="25B3474D" wp14:editId="69C30F7D">
            <wp:simplePos x="0" y="0"/>
            <wp:positionH relativeFrom="column">
              <wp:posOffset>933450</wp:posOffset>
            </wp:positionH>
            <wp:positionV relativeFrom="paragraph">
              <wp:posOffset>2004695</wp:posOffset>
            </wp:positionV>
            <wp:extent cx="3822065" cy="3922395"/>
            <wp:effectExtent l="0" t="0" r="6985" b="190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2065" cy="3922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7779">
        <w:tab/>
        <w:t xml:space="preserve">Swift’s initial analysis of </w:t>
      </w:r>
      <w:proofErr w:type="spellStart"/>
      <w:r w:rsidR="00C47779">
        <w:t>Mountainville</w:t>
      </w:r>
      <w:proofErr w:type="spellEnd"/>
      <w:r w:rsidR="00C47779">
        <w:t xml:space="preserve"> </w:t>
      </w:r>
      <w:r w:rsidR="00AE1DE2">
        <w:t xml:space="preserve">(Table A) </w:t>
      </w:r>
      <w:r w:rsidR="00C47779">
        <w:t xml:space="preserve">showed that </w:t>
      </w:r>
      <w:r w:rsidR="00B72AC9">
        <w:t>there are approximately 2,180,000 adults in the market</w:t>
      </w:r>
      <w:r w:rsidR="00AA5364">
        <w:t>.</w:t>
      </w:r>
      <w:r w:rsidR="00B72AC9">
        <w:t xml:space="preserve"> </w:t>
      </w:r>
      <w:r w:rsidR="00C47779">
        <w:t xml:space="preserve">867,000 </w:t>
      </w:r>
      <w:r w:rsidR="00B72AC9">
        <w:t>of those adults</w:t>
      </w:r>
      <w:r w:rsidR="00C47779">
        <w:t xml:space="preserve"> </w:t>
      </w:r>
      <w:r w:rsidR="00B72AC9">
        <w:t>are</w:t>
      </w:r>
      <w:r w:rsidR="00C47779">
        <w:t xml:space="preserve"> </w:t>
      </w:r>
      <w:r w:rsidR="004E5A8C">
        <w:t xml:space="preserve">the </w:t>
      </w:r>
      <w:r w:rsidR="00C47779">
        <w:t>parent of</w:t>
      </w:r>
      <w:r w:rsidR="004E5A8C">
        <w:t xml:space="preserve"> a</w:t>
      </w:r>
      <w:r w:rsidR="00C47779">
        <w:t xml:space="preserve"> child under the age of 18; this represents roughly 40% of all adults in </w:t>
      </w:r>
      <w:proofErr w:type="spellStart"/>
      <w:r w:rsidR="00DC54A8">
        <w:t>Mountainville</w:t>
      </w:r>
      <w:proofErr w:type="spellEnd"/>
      <w:r w:rsidR="00C47779">
        <w:t>.</w:t>
      </w:r>
      <w:r w:rsidR="000216E0">
        <w:t xml:space="preserve"> He also noticed that 601,000 of those parents</w:t>
      </w:r>
      <w:r w:rsidR="00AA5364">
        <w:rPr>
          <w:rStyle w:val="FootnoteReference"/>
        </w:rPr>
        <w:footnoteReference w:id="4"/>
      </w:r>
      <w:r w:rsidR="000216E0">
        <w:t xml:space="preserve"> are</w:t>
      </w:r>
      <w:r w:rsidR="00B72AC9">
        <w:t xml:space="preserve"> also</w:t>
      </w:r>
      <w:r w:rsidR="000216E0">
        <w:t xml:space="preserve"> likely to always vote in presidential elections (27.6%). </w:t>
      </w:r>
      <w:r w:rsidR="00B72AC9">
        <w:t xml:space="preserve">Swift showed </w:t>
      </w:r>
      <w:r w:rsidR="00904D9A">
        <w:t xml:space="preserve">Ricardo </w:t>
      </w:r>
      <w:r w:rsidR="004E5A8C">
        <w:t>these results</w:t>
      </w:r>
      <w:r w:rsidR="00904D9A">
        <w:t xml:space="preserve">. Lacking polling data, </w:t>
      </w:r>
      <w:r w:rsidR="004E5A8C">
        <w:t>Ricardo</w:t>
      </w:r>
      <w:r w:rsidR="00904D9A">
        <w:t xml:space="preserve"> would have to make </w:t>
      </w:r>
      <w:r w:rsidR="004E5A8C">
        <w:t>his</w:t>
      </w:r>
      <w:r w:rsidR="00904D9A">
        <w:t xml:space="preserve"> own judgments about the </w:t>
      </w:r>
      <w:r w:rsidR="00DC54A8">
        <w:t>population</w:t>
      </w:r>
      <w:r w:rsidR="00904D9A">
        <w:t xml:space="preserve"> segment</w:t>
      </w:r>
      <w:r w:rsidR="004E5A8C">
        <w:t>(s)</w:t>
      </w:r>
      <w:r w:rsidR="00904D9A">
        <w:t xml:space="preserve"> most likely to support (and vote for) YEA</w:t>
      </w:r>
      <w:r w:rsidR="008169C7">
        <w:t xml:space="preserve"> that he would target</w:t>
      </w:r>
      <w:r w:rsidR="00904D9A">
        <w:t xml:space="preserve">. Would young adults (18-24) be sympathetic to the desires of 16-17 year olds to vote? Would parents of teenagers support the right of their children to vote? Would older adults (50+) trust </w:t>
      </w:r>
      <w:r w:rsidR="008169C7">
        <w:t>teens</w:t>
      </w:r>
      <w:r w:rsidR="00904D9A">
        <w:t xml:space="preserve"> with an equal vote on matters such as electing our leaders and choosing the w</w:t>
      </w:r>
      <w:r w:rsidR="008169C7">
        <w:t>ays we want to live</w:t>
      </w:r>
      <w:r w:rsidR="00904D9A">
        <w:t xml:space="preserve">? </w:t>
      </w:r>
    </w:p>
    <w:p w:rsidR="00291479" w:rsidRDefault="007C34B9" w:rsidP="00291479">
      <w:r>
        <w:tab/>
      </w:r>
    </w:p>
    <w:p w:rsidR="007C34B9" w:rsidRDefault="007C34B9" w:rsidP="00291479">
      <w:pPr>
        <w:ind w:firstLine="720"/>
      </w:pPr>
      <w:r>
        <w:lastRenderedPageBreak/>
        <w:t xml:space="preserve">Ricardo requested a series of cross tabulation tables based on the Scarborough survey data. Ricardo wants to work through </w:t>
      </w:r>
      <w:r w:rsidR="003A5843">
        <w:t>as many</w:t>
      </w:r>
      <w:r>
        <w:t xml:space="preserve"> rows of data</w:t>
      </w:r>
      <w:r w:rsidR="003A5843">
        <w:t xml:space="preserve"> as possible</w:t>
      </w:r>
      <w:r>
        <w:t xml:space="preserve"> to better understand voters, non-voters, parents, and more to help evaluate </w:t>
      </w:r>
      <w:r w:rsidR="004E5A8C">
        <w:t>the various</w:t>
      </w:r>
      <w:r>
        <w:t xml:space="preserve"> target</w:t>
      </w:r>
      <w:r w:rsidR="004E5A8C">
        <w:t xml:space="preserve"> audience options</w:t>
      </w:r>
      <w:r>
        <w:t xml:space="preserve">. </w:t>
      </w:r>
    </w:p>
    <w:p w:rsidR="00696BAF" w:rsidRDefault="00AE1DE2" w:rsidP="00744245">
      <w:pPr>
        <w:ind w:firstLine="720"/>
      </w:pPr>
      <w:r>
        <w:t xml:space="preserve">Swift decided to </w:t>
      </w:r>
      <w:r w:rsidR="00DC54A8">
        <w:t xml:space="preserve">analyze voter turnout behaviors and parenthood a little more closely, before compiling the massive </w:t>
      </w:r>
      <w:r w:rsidR="00291479">
        <w:t>cross-tab report</w:t>
      </w:r>
      <w:r w:rsidR="00DC54A8">
        <w:t xml:space="preserve"> that would ultimately guide </w:t>
      </w:r>
      <w:r w:rsidR="004E5A8C">
        <w:t xml:space="preserve">Ricardo’s </w:t>
      </w:r>
      <w:r w:rsidR="00DC54A8">
        <w:t xml:space="preserve">media planning decisions. First, Swift wanted to know </w:t>
      </w:r>
      <w:r w:rsidR="00291479">
        <w:t xml:space="preserve">the media usage behaviors of </w:t>
      </w:r>
      <w:r w:rsidR="00B55D61">
        <w:t xml:space="preserve">adults who are the </w:t>
      </w:r>
      <w:r w:rsidR="00291479">
        <w:t>parent of</w:t>
      </w:r>
      <w:r w:rsidR="00B55D61">
        <w:t xml:space="preserve"> a</w:t>
      </w:r>
      <w:r w:rsidR="00291479">
        <w:t xml:space="preserve"> child under 18 and of adults who</w:t>
      </w:r>
      <w:r w:rsidR="00B55D61">
        <w:t xml:space="preserve"> say they</w:t>
      </w:r>
      <w:r w:rsidR="00291479">
        <w:t xml:space="preserve"> always vote in presidential elections</w:t>
      </w:r>
      <w:r w:rsidR="00DC54A8">
        <w:t xml:space="preserve">. </w:t>
      </w:r>
    </w:p>
    <w:p w:rsidR="00C47779" w:rsidRDefault="00DC54A8" w:rsidP="00744245">
      <w:pPr>
        <w:ind w:firstLine="720"/>
      </w:pPr>
      <w:r>
        <w:t xml:space="preserve">The </w:t>
      </w:r>
      <w:proofErr w:type="spellStart"/>
      <w:r>
        <w:t>Mountainville</w:t>
      </w:r>
      <w:proofErr w:type="spellEnd"/>
      <w:r>
        <w:t xml:space="preserve"> Media Quintiles chart below shows the m</w:t>
      </w:r>
      <w:r w:rsidR="00B55D61">
        <w:t xml:space="preserve">edia usage behaviors of the </w:t>
      </w:r>
      <w:r>
        <w:t>heaviest</w:t>
      </w:r>
      <w:r w:rsidR="00B55D61">
        <w:t>-40%</w:t>
      </w:r>
      <w:r>
        <w:t xml:space="preserve"> and lightest</w:t>
      </w:r>
      <w:r w:rsidR="00B55D61">
        <w:t>-60%</w:t>
      </w:r>
      <w:r>
        <w:t xml:space="preserve"> </w:t>
      </w:r>
      <w:r w:rsidR="00696BAF">
        <w:t xml:space="preserve">of </w:t>
      </w:r>
      <w:r>
        <w:t>users of each media</w:t>
      </w:r>
      <w:r w:rsidR="00B55D61">
        <w:t xml:space="preserve">, </w:t>
      </w:r>
      <w:r w:rsidR="00291479">
        <w:t>as measured by time spent with each</w:t>
      </w:r>
      <w:r w:rsidR="00B55D61">
        <w:t xml:space="preserve"> media.</w:t>
      </w:r>
      <w:r w:rsidR="00291479">
        <w:t xml:space="preserve"> </w:t>
      </w:r>
      <w:r w:rsidR="00B55D61">
        <w:t>T</w:t>
      </w:r>
      <w:r w:rsidR="00291479">
        <w:t>he 1</w:t>
      </w:r>
      <w:r w:rsidR="00291479" w:rsidRPr="00291479">
        <w:rPr>
          <w:vertAlign w:val="superscript"/>
        </w:rPr>
        <w:t>st</w:t>
      </w:r>
      <w:r w:rsidR="00291479">
        <w:t xml:space="preserve"> and 2</w:t>
      </w:r>
      <w:r w:rsidR="00291479" w:rsidRPr="00291479">
        <w:rPr>
          <w:vertAlign w:val="superscript"/>
        </w:rPr>
        <w:t>nd</w:t>
      </w:r>
      <w:r w:rsidR="00291479">
        <w:t xml:space="preserve"> quintiles are the most important measure of media heaviness (i.e. the top 40% of television </w:t>
      </w:r>
      <w:proofErr w:type="gramStart"/>
      <w:r w:rsidR="00291479">
        <w:t>users</w:t>
      </w:r>
      <w:proofErr w:type="gramEnd"/>
      <w:r w:rsidR="00291479">
        <w:t xml:space="preserve"> account for 70%+ of total TV time</w:t>
      </w:r>
      <w:r w:rsidR="00291479">
        <w:rPr>
          <w:rStyle w:val="FootnoteReference"/>
        </w:rPr>
        <w:footnoteReference w:id="5"/>
      </w:r>
      <w:r w:rsidR="00291479">
        <w:t xml:space="preserve">). </w:t>
      </w:r>
      <w:r w:rsidR="00B55D61">
        <w:t>Below, t</w:t>
      </w:r>
      <w:r w:rsidR="00291479">
        <w:t>he</w:t>
      </w:r>
      <w:r w:rsidR="00B55D61">
        <w:t xml:space="preserve"> heaviest 40%</w:t>
      </w:r>
      <w:r w:rsidR="00E73ECA">
        <w:t xml:space="preserve"> </w:t>
      </w:r>
      <w:r w:rsidR="00696BAF">
        <w:t xml:space="preserve">of </w:t>
      </w:r>
      <w:r w:rsidR="00E73ECA">
        <w:t>users of newspapers (print edition) are 1</w:t>
      </w:r>
      <w:r w:rsidR="00B55D61">
        <w:t>3</w:t>
      </w:r>
      <w:r w:rsidR="00E73ECA">
        <w:t>% more likely to vot</w:t>
      </w:r>
      <w:r w:rsidR="00B55D61">
        <w:t>e than the average adult, but 27</w:t>
      </w:r>
      <w:r w:rsidR="00E73ECA">
        <w:t>% less likely to be parents of children under 18. Looking closely at the chart,</w:t>
      </w:r>
      <w:r w:rsidR="00696BAF">
        <w:t xml:space="preserve"> there is not a clear media choice that indexes above 100 for both variables (the upper-right quadrant is essentially empty, save for radio and miles traveled</w:t>
      </w:r>
      <w:r w:rsidR="00696BAF">
        <w:rPr>
          <w:rStyle w:val="FootnoteReference"/>
        </w:rPr>
        <w:footnoteReference w:id="6"/>
      </w:r>
      <w:r w:rsidR="00696BAF">
        <w:t xml:space="preserve"> that are close to average).</w:t>
      </w:r>
    </w:p>
    <w:p w:rsidR="001623E4" w:rsidRDefault="001623E4" w:rsidP="00744245">
      <w:pPr>
        <w:ind w:firstLine="720"/>
      </w:pPr>
      <w:r>
        <w:rPr>
          <w:noProof/>
        </w:rPr>
        <w:drawing>
          <wp:inline distT="0" distB="0" distL="0" distR="0" wp14:anchorId="7B36294A" wp14:editId="67DAF7E3">
            <wp:extent cx="5361456" cy="36480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63205" cy="3649265"/>
                    </a:xfrm>
                    <a:prstGeom prst="rect">
                      <a:avLst/>
                    </a:prstGeom>
                    <a:noFill/>
                  </pic:spPr>
                </pic:pic>
              </a:graphicData>
            </a:graphic>
          </wp:inline>
        </w:drawing>
      </w:r>
    </w:p>
    <w:p w:rsidR="00DC54A8" w:rsidRDefault="003357C4" w:rsidP="00744245">
      <w:pPr>
        <w:ind w:firstLine="720"/>
      </w:pPr>
      <w:r>
        <w:t xml:space="preserve">A similar analysis of the types of TV programs watched graphically shows those adults who are more likely to be the parent of a child under 18 and who are more likely to vote in presidential elections are </w:t>
      </w:r>
      <w:r w:rsidR="00E451B5">
        <w:t xml:space="preserve">also </w:t>
      </w:r>
      <w:r>
        <w:t xml:space="preserve">more likely to watch sports, dramas and late night talk and less likely to watch court shows and </w:t>
      </w:r>
      <w:r>
        <w:lastRenderedPageBreak/>
        <w:t xml:space="preserve">daytime soap operas (see </w:t>
      </w:r>
      <w:proofErr w:type="spellStart"/>
      <w:r>
        <w:t>Mountainville</w:t>
      </w:r>
      <w:proofErr w:type="spellEnd"/>
      <w:r>
        <w:t>: Typ</w:t>
      </w:r>
      <w:r w:rsidR="0098615A">
        <w:t>es TV Programs Watched chart below</w:t>
      </w:r>
      <w:r>
        <w:t>). Swift was quick to remind Ricardo that these bubble charts are graphical representations of data that are useful for explaining</w:t>
      </w:r>
      <w:r w:rsidR="00D368C0">
        <w:t xml:space="preserve"> </w:t>
      </w:r>
      <w:r w:rsidR="00696BAF">
        <w:t>media targeting concepts</w:t>
      </w:r>
      <w:r w:rsidR="00D368C0">
        <w:t>; however, close inspection of the cross-tab</w:t>
      </w:r>
      <w:r w:rsidR="00696BAF">
        <w:t>ulation</w:t>
      </w:r>
      <w:r w:rsidR="00D368C0">
        <w:t xml:space="preserve"> files is the most important method for making strategic media recommendations. </w:t>
      </w:r>
    </w:p>
    <w:p w:rsidR="00DC54A8" w:rsidRDefault="003357C4" w:rsidP="00744245">
      <w:pPr>
        <w:ind w:firstLine="720"/>
      </w:pPr>
      <w:r>
        <w:rPr>
          <w:noProof/>
        </w:rPr>
        <w:drawing>
          <wp:inline distT="0" distB="0" distL="0" distR="0" wp14:anchorId="5664B0FB" wp14:editId="6FE66E23">
            <wp:extent cx="5599432" cy="381000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03788" cy="3812964"/>
                    </a:xfrm>
                    <a:prstGeom prst="rect">
                      <a:avLst/>
                    </a:prstGeom>
                    <a:noFill/>
                  </pic:spPr>
                </pic:pic>
              </a:graphicData>
            </a:graphic>
          </wp:inline>
        </w:drawing>
      </w:r>
    </w:p>
    <w:p w:rsidR="00F0533C" w:rsidRDefault="006F0B5B">
      <w:pPr>
        <w:rPr>
          <w:b/>
        </w:rPr>
      </w:pPr>
      <w:r>
        <w:rPr>
          <w:b/>
        </w:rPr>
        <w:t>The Math</w:t>
      </w:r>
    </w:p>
    <w:p w:rsidR="006F0B5B" w:rsidRDefault="006F0B5B">
      <w:r w:rsidRPr="00AF7189">
        <w:tab/>
      </w:r>
      <w:r w:rsidR="00AF7189" w:rsidRPr="00AF7189">
        <w:t>On</w:t>
      </w:r>
      <w:r w:rsidR="00AF7189">
        <w:t>c</w:t>
      </w:r>
      <w:r w:rsidR="00AF7189" w:rsidRPr="00AF7189">
        <w:t xml:space="preserve">e </w:t>
      </w:r>
      <w:r w:rsidR="00AF7189">
        <w:t xml:space="preserve">Ricardo got his hands on the cross tabulation reports, he began to </w:t>
      </w:r>
      <w:r w:rsidR="00782BC1">
        <w:t>study how his</w:t>
      </w:r>
      <w:r w:rsidR="00AF7189">
        <w:t xml:space="preserve"> target </w:t>
      </w:r>
      <w:r w:rsidR="00B247A2">
        <w:t>audience(s) uses</w:t>
      </w:r>
      <w:r w:rsidR="00AF7189">
        <w:t xml:space="preserve"> </w:t>
      </w:r>
      <w:r w:rsidR="00782BC1">
        <w:t>media</w:t>
      </w:r>
      <w:r w:rsidR="00AF7189">
        <w:t>. Ricardo then began to evaluate his budget alternatives – what media would he purchase each month during the campaign, and how many total adult impressions and target audience impressions would he achieve?</w:t>
      </w:r>
    </w:p>
    <w:p w:rsidR="008877C3" w:rsidRDefault="0098615A">
      <w:r>
        <w:tab/>
        <w:t xml:space="preserve">Swift </w:t>
      </w:r>
      <w:r w:rsidR="00AF7189">
        <w:t>include</w:t>
      </w:r>
      <w:r>
        <w:t>d</w:t>
      </w:r>
      <w:r w:rsidR="00AF7189">
        <w:t xml:space="preserve"> planning costs with the cross-tab reports for a variety of media types, including some types that Ricardo might not use.</w:t>
      </w:r>
      <w:r w:rsidR="00AF7189">
        <w:rPr>
          <w:rStyle w:val="FootnoteReference"/>
        </w:rPr>
        <w:footnoteReference w:id="7"/>
      </w:r>
      <w:r w:rsidR="008414CC">
        <w:t xml:space="preserve"> Below is an example of the planning cost data which describes different types of TV programs. The target in this example is adults who are the parent of a child under 18 who always vote in presidential elections (labeled Parent &amp; Always Vote). The highest indexing program type is </w:t>
      </w:r>
      <w:proofErr w:type="gramStart"/>
      <w:r w:rsidR="008414CC">
        <w:t>kids</w:t>
      </w:r>
      <w:proofErr w:type="gramEnd"/>
      <w:r w:rsidR="008414CC">
        <w:t xml:space="preserve"> shows; however, </w:t>
      </w:r>
      <w:r w:rsidR="00AF3419">
        <w:t>Ricardo was</w:t>
      </w:r>
      <w:r w:rsidR="008414CC">
        <w:t xml:space="preserve"> mindful that this media type traditionally does not accept political advertising. The next highest indexing program type is late night talk – Swift’s research estimates that nearly 35% of viewers will be a parent who always votes. The index score for late night </w:t>
      </w:r>
      <w:r w:rsidR="008414CC">
        <w:lastRenderedPageBreak/>
        <w:t>talk is 125</w:t>
      </w:r>
      <w:r w:rsidR="001E3FB9">
        <w:rPr>
          <w:rStyle w:val="FootnoteReference"/>
        </w:rPr>
        <w:footnoteReference w:id="8"/>
      </w:r>
      <w:r w:rsidR="008414CC">
        <w:t>, meaning this program type is 25% more likely to be watched by the target audience than the total adult audience.</w:t>
      </w:r>
      <w:r w:rsidR="001E3FB9">
        <w:t xml:space="preserve"> </w:t>
      </w:r>
    </w:p>
    <w:p w:rsidR="00AF7189" w:rsidRDefault="001E3FB9" w:rsidP="008877C3">
      <w:pPr>
        <w:ind w:firstLine="720"/>
      </w:pPr>
      <w:r>
        <w:t>Ricardo does some quick math to refresh himself on the relationship between costs and audience estimates. He knows that if he spent $10,000 gross on late night talk television</w:t>
      </w:r>
      <w:r w:rsidR="00413298">
        <w:t xml:space="preserve"> at a $9 A18+ </w:t>
      </w:r>
      <w:r w:rsidR="00B247A2">
        <w:t>cost per thousand</w:t>
      </w:r>
      <w:r>
        <w:t xml:space="preserve">, it would generate 1,111,000 adult impressions. This </w:t>
      </w:r>
      <w:r w:rsidR="008877C3">
        <w:t>would</w:t>
      </w:r>
      <w:r>
        <w:t xml:space="preserve"> also generate approximately 384,000 target impressions among parents who always vote</w:t>
      </w:r>
      <w:r w:rsidR="008877C3">
        <w:t>. Expressed as a percentage, Ricardo knows that this means he would have bought 64% of his target universe. Referencing his media lexicon, Ricardo realizes that this means he would have bought 64 target rating points (TRPs) at an average cost of $156 per TRP.</w:t>
      </w:r>
    </w:p>
    <w:p w:rsidR="00782BC1" w:rsidRDefault="008414CC">
      <w:r w:rsidRPr="008414CC">
        <w:rPr>
          <w:noProof/>
        </w:rPr>
        <w:drawing>
          <wp:inline distT="0" distB="0" distL="0" distR="0" wp14:anchorId="761C3690" wp14:editId="33662A46">
            <wp:extent cx="5943600" cy="4588977"/>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588977"/>
                    </a:xfrm>
                    <a:prstGeom prst="rect">
                      <a:avLst/>
                    </a:prstGeom>
                    <a:noFill/>
                    <a:ln>
                      <a:noFill/>
                    </a:ln>
                  </pic:spPr>
                </pic:pic>
              </a:graphicData>
            </a:graphic>
          </wp:inline>
        </w:drawing>
      </w:r>
    </w:p>
    <w:p w:rsidR="00782BC1" w:rsidRDefault="00782BC1"/>
    <w:p w:rsidR="007C7493" w:rsidRPr="002B0E8D" w:rsidRDefault="007C7493" w:rsidP="007C7493">
      <w:pPr>
        <w:rPr>
          <w:b/>
        </w:rPr>
      </w:pPr>
      <w:r w:rsidRPr="003B109C">
        <w:rPr>
          <w:b/>
        </w:rPr>
        <w:t>The Deliverables</w:t>
      </w:r>
    </w:p>
    <w:p w:rsidR="00D73AD2" w:rsidRPr="007C7493" w:rsidRDefault="00AF7189" w:rsidP="00D73AD2">
      <w:pPr>
        <w:rPr>
          <w:rFonts w:eastAsia="Times New Roman"/>
        </w:rPr>
      </w:pPr>
      <w:r>
        <w:lastRenderedPageBreak/>
        <w:tab/>
      </w:r>
      <w:r w:rsidR="007C7493">
        <w:rPr>
          <w:rFonts w:eastAsia="Times New Roman"/>
        </w:rPr>
        <w:t>Ricardo</w:t>
      </w:r>
      <w:r w:rsidR="00D73AD2" w:rsidRPr="007C7493">
        <w:rPr>
          <w:rFonts w:eastAsia="Times New Roman"/>
        </w:rPr>
        <w:t xml:space="preserve"> gave serious consideration to th</w:t>
      </w:r>
      <w:r w:rsidR="007C7493">
        <w:rPr>
          <w:rFonts w:eastAsia="Times New Roman"/>
        </w:rPr>
        <w:t xml:space="preserve">e key strategic questions that </w:t>
      </w:r>
      <w:r w:rsidR="00D73AD2" w:rsidRPr="007C7493">
        <w:rPr>
          <w:rFonts w:eastAsia="Times New Roman"/>
        </w:rPr>
        <w:t>he would need to answer</w:t>
      </w:r>
      <w:r w:rsidR="007C7493">
        <w:rPr>
          <w:rFonts w:eastAsia="Times New Roman"/>
        </w:rPr>
        <w:t xml:space="preserve"> before presenting his final m</w:t>
      </w:r>
      <w:r w:rsidR="00711FEB">
        <w:rPr>
          <w:rFonts w:eastAsia="Times New Roman"/>
        </w:rPr>
        <w:t>edia plan to Becky</w:t>
      </w:r>
      <w:r w:rsidR="003D7CA4">
        <w:rPr>
          <w:rFonts w:eastAsia="Times New Roman"/>
        </w:rPr>
        <w:t>,</w:t>
      </w:r>
      <w:r w:rsidR="00711FEB">
        <w:rPr>
          <w:rFonts w:eastAsia="Times New Roman"/>
        </w:rPr>
        <w:t xml:space="preserve"> and ultimately </w:t>
      </w:r>
      <w:r w:rsidR="003D7CA4">
        <w:rPr>
          <w:rFonts w:eastAsia="Times New Roman"/>
        </w:rPr>
        <w:t xml:space="preserve">to </w:t>
      </w:r>
      <w:r w:rsidR="002D6FD3">
        <w:rPr>
          <w:rFonts w:eastAsia="Times New Roman"/>
        </w:rPr>
        <w:t>Jackie</w:t>
      </w:r>
      <w:r w:rsidR="00711FEB">
        <w:rPr>
          <w:rFonts w:eastAsia="Times New Roman"/>
        </w:rPr>
        <w:t>: (A) Who was</w:t>
      </w:r>
      <w:r w:rsidR="007C7493">
        <w:rPr>
          <w:rFonts w:eastAsia="Times New Roman"/>
        </w:rPr>
        <w:t xml:space="preserve"> his</w:t>
      </w:r>
      <w:r w:rsidR="00D73AD2" w:rsidRPr="007C7493">
        <w:rPr>
          <w:rFonts w:eastAsia="Times New Roman"/>
        </w:rPr>
        <w:t xml:space="preserve"> target</w:t>
      </w:r>
      <w:r w:rsidR="00711FEB">
        <w:rPr>
          <w:rFonts w:eastAsia="Times New Roman"/>
        </w:rPr>
        <w:t>(</w:t>
      </w:r>
      <w:r w:rsidR="00D73AD2" w:rsidRPr="007C7493">
        <w:rPr>
          <w:rFonts w:eastAsia="Times New Roman"/>
        </w:rPr>
        <w:t>s</w:t>
      </w:r>
      <w:r w:rsidR="00711FEB">
        <w:rPr>
          <w:rFonts w:eastAsia="Times New Roman"/>
        </w:rPr>
        <w:t>)</w:t>
      </w:r>
      <w:r w:rsidR="00D73AD2" w:rsidRPr="007C7493">
        <w:rPr>
          <w:rFonts w:eastAsia="Times New Roman"/>
        </w:rPr>
        <w:t xml:space="preserve"> for the “</w:t>
      </w:r>
      <w:r w:rsidR="002B0E8D" w:rsidRPr="007C7493">
        <w:rPr>
          <w:rFonts w:eastAsia="Times New Roman"/>
        </w:rPr>
        <w:t>Yes</w:t>
      </w:r>
      <w:r w:rsidR="00D73AD2" w:rsidRPr="007C7493">
        <w:rPr>
          <w:rFonts w:eastAsia="Times New Roman"/>
        </w:rPr>
        <w:t xml:space="preserve"> on YEA</w:t>
      </w:r>
      <w:r w:rsidR="00711FEB">
        <w:rPr>
          <w:rFonts w:eastAsia="Times New Roman"/>
        </w:rPr>
        <w:t>” campaign?, (B) How could his</w:t>
      </w:r>
      <w:r w:rsidR="00D73AD2" w:rsidRPr="007C7493">
        <w:rPr>
          <w:rFonts w:eastAsia="Times New Roman"/>
        </w:rPr>
        <w:t xml:space="preserve"> target</w:t>
      </w:r>
      <w:r w:rsidR="00711FEB">
        <w:rPr>
          <w:rFonts w:eastAsia="Times New Roman"/>
        </w:rPr>
        <w:t>(s)</w:t>
      </w:r>
      <w:r w:rsidR="00D73AD2" w:rsidRPr="007C7493">
        <w:rPr>
          <w:rFonts w:eastAsia="Times New Roman"/>
        </w:rPr>
        <w:t xml:space="preserve"> be reached?, (C) What mix of media-vehicles would be a cost-effective way of reaching them?, </w:t>
      </w:r>
      <w:r w:rsidR="00711FEB">
        <w:rPr>
          <w:rFonts w:eastAsia="Times New Roman"/>
        </w:rPr>
        <w:t xml:space="preserve">and (D) How would </w:t>
      </w:r>
      <w:r w:rsidR="00D73AD2" w:rsidRPr="007C7493">
        <w:rPr>
          <w:rFonts w:eastAsia="Times New Roman"/>
        </w:rPr>
        <w:t xml:space="preserve">he schedule the spending of the $5 million budget over the next </w:t>
      </w:r>
      <w:r w:rsidR="003D7CA4">
        <w:rPr>
          <w:rFonts w:eastAsia="Times New Roman"/>
        </w:rPr>
        <w:t>5</w:t>
      </w:r>
      <w:r w:rsidR="00D73AD2" w:rsidRPr="007C7493">
        <w:rPr>
          <w:rFonts w:eastAsia="Times New Roman"/>
        </w:rPr>
        <w:t>-</w:t>
      </w:r>
      <w:r w:rsidR="003D7CA4">
        <w:rPr>
          <w:rFonts w:eastAsia="Times New Roman"/>
        </w:rPr>
        <w:t>6</w:t>
      </w:r>
      <w:r w:rsidR="00D73AD2" w:rsidRPr="007C7493">
        <w:rPr>
          <w:rFonts w:eastAsia="Times New Roman"/>
        </w:rPr>
        <w:t xml:space="preserve"> months.</w:t>
      </w:r>
    </w:p>
    <w:p w:rsidR="00D73AD2" w:rsidRPr="007C7493" w:rsidRDefault="00D73AD2" w:rsidP="00D73AD2">
      <w:r w:rsidRPr="007C7493">
        <w:tab/>
        <w:t>You</w:t>
      </w:r>
      <w:r w:rsidR="00711FEB">
        <w:t>r job is to assume the role of Ricardo and</w:t>
      </w:r>
      <w:r w:rsidRPr="007C7493">
        <w:t xml:space="preserve"> to prepare a proposal for Becky</w:t>
      </w:r>
      <w:r w:rsidR="00711FEB">
        <w:t xml:space="preserve"> and </w:t>
      </w:r>
      <w:r w:rsidR="002D6FD3">
        <w:t>Jackie</w:t>
      </w:r>
      <w:r w:rsidRPr="007C7493">
        <w:t>. You do not know exactly what the spreadsheet and summary will end up looking like, but you want to include the following:</w:t>
      </w:r>
    </w:p>
    <w:p w:rsidR="00D73AD2" w:rsidRPr="007C7493" w:rsidRDefault="00D73AD2" w:rsidP="00D73AD2">
      <w:pPr>
        <w:numPr>
          <w:ilvl w:val="0"/>
          <w:numId w:val="2"/>
        </w:numPr>
        <w:spacing w:after="0" w:line="240" w:lineRule="auto"/>
        <w:contextualSpacing/>
      </w:pPr>
      <w:r w:rsidRPr="007C7493">
        <w:t xml:space="preserve">A month-by-month media plan in an Excel spreadsheet. The columns should </w:t>
      </w:r>
      <w:r w:rsidR="003D7CA4">
        <w:t>include</w:t>
      </w:r>
      <w:r w:rsidRPr="007C7493">
        <w:t xml:space="preserve"> months. The rows should be different media vehicles that you want to include in your plan. The spreadsheet will show how much you will spend each month on each different type of media, how many impressions you will get each month and estimate the total gross rating points over the course of the campaign.</w:t>
      </w:r>
      <w:r w:rsidRPr="007C7493">
        <w:br/>
      </w:r>
    </w:p>
    <w:p w:rsidR="00D73AD2" w:rsidRPr="007C7493" w:rsidRDefault="00D73AD2" w:rsidP="00D73AD2">
      <w:pPr>
        <w:numPr>
          <w:ilvl w:val="0"/>
          <w:numId w:val="2"/>
        </w:numPr>
        <w:spacing w:after="0" w:line="240" w:lineRule="auto"/>
        <w:contextualSpacing/>
      </w:pPr>
      <w:r w:rsidRPr="007C7493">
        <w:t xml:space="preserve">Summary tables and graphs for presentation to Becky and </w:t>
      </w:r>
      <w:r w:rsidR="002D6FD3">
        <w:t>Jackie</w:t>
      </w:r>
      <w:r w:rsidRPr="007C7493">
        <w:t>. These will show the thinking and analysis behind your budget recommendations.</w:t>
      </w:r>
      <w:r w:rsidRPr="007C7493">
        <w:br/>
      </w:r>
    </w:p>
    <w:p w:rsidR="00D73AD2" w:rsidRPr="007C7493" w:rsidRDefault="00D73AD2" w:rsidP="00D73AD2">
      <w:pPr>
        <w:numPr>
          <w:ilvl w:val="0"/>
          <w:numId w:val="2"/>
        </w:numPr>
        <w:spacing w:after="0" w:line="240" w:lineRule="auto"/>
        <w:contextualSpacing/>
      </w:pPr>
      <w:r w:rsidRPr="007C7493">
        <w:t xml:space="preserve">A memorandum that includes a narrative description of the proposed media plan along with any supporting tables or graphics. You want to keep the memo to </w:t>
      </w:r>
      <w:r w:rsidR="00711FEB">
        <w:t>7</w:t>
      </w:r>
      <w:r w:rsidRPr="007C7493">
        <w:t>-10 pages long, including any tables or graphs that you decide to insert.</w:t>
      </w:r>
    </w:p>
    <w:p w:rsidR="00D73AD2" w:rsidRPr="003B109C" w:rsidRDefault="00D73AD2">
      <w:pPr>
        <w:rPr>
          <w:b/>
        </w:rPr>
      </w:pPr>
    </w:p>
    <w:p w:rsidR="00FC0B65" w:rsidRDefault="00711FEB">
      <w:pPr>
        <w:rPr>
          <w:b/>
        </w:rPr>
      </w:pPr>
      <w:r w:rsidRPr="00711FEB">
        <w:rPr>
          <w:b/>
        </w:rPr>
        <w:t>The End</w:t>
      </w:r>
    </w:p>
    <w:p w:rsidR="003D7CA4" w:rsidRDefault="003D7CA4">
      <w:pPr>
        <w:rPr>
          <w:b/>
        </w:rPr>
      </w:pPr>
    </w:p>
    <w:p w:rsidR="0049713D" w:rsidRDefault="0049713D">
      <w:pPr>
        <w:rPr>
          <w:b/>
        </w:rPr>
      </w:pPr>
    </w:p>
    <w:p w:rsidR="0049713D" w:rsidRDefault="0049713D">
      <w:pPr>
        <w:rPr>
          <w:b/>
        </w:rPr>
      </w:pPr>
    </w:p>
    <w:p w:rsidR="0049713D" w:rsidRDefault="0049713D">
      <w:pPr>
        <w:rPr>
          <w:b/>
        </w:rPr>
      </w:pPr>
    </w:p>
    <w:p w:rsidR="0049713D" w:rsidRDefault="0049713D">
      <w:pPr>
        <w:rPr>
          <w:b/>
        </w:rPr>
      </w:pPr>
    </w:p>
    <w:p w:rsidR="0049713D" w:rsidRDefault="0049713D">
      <w:pPr>
        <w:rPr>
          <w:b/>
        </w:rPr>
      </w:pPr>
    </w:p>
    <w:p w:rsidR="0049713D" w:rsidRDefault="0049713D">
      <w:pPr>
        <w:rPr>
          <w:b/>
        </w:rPr>
      </w:pPr>
    </w:p>
    <w:p w:rsidR="0049713D" w:rsidRDefault="0049713D">
      <w:pPr>
        <w:rPr>
          <w:b/>
        </w:rPr>
      </w:pPr>
    </w:p>
    <w:p w:rsidR="00A367D0" w:rsidRDefault="00A367D0">
      <w:pPr>
        <w:rPr>
          <w:b/>
        </w:rPr>
      </w:pPr>
    </w:p>
    <w:p w:rsidR="00A367D0" w:rsidRDefault="00A367D0">
      <w:pPr>
        <w:rPr>
          <w:b/>
        </w:rPr>
      </w:pPr>
    </w:p>
    <w:p w:rsidR="00A367D0" w:rsidRDefault="00A367D0">
      <w:pPr>
        <w:rPr>
          <w:b/>
        </w:rPr>
      </w:pPr>
    </w:p>
    <w:p w:rsidR="0049713D" w:rsidRDefault="00A367D0">
      <w:pPr>
        <w:rPr>
          <w:b/>
        </w:rPr>
      </w:pPr>
      <w:r>
        <w:rPr>
          <w:b/>
        </w:rPr>
        <w:lastRenderedPageBreak/>
        <w:t>The Addendums</w:t>
      </w:r>
    </w:p>
    <w:p w:rsidR="00A367D0" w:rsidRDefault="00A367D0">
      <w:pPr>
        <w:rPr>
          <w:b/>
        </w:rPr>
      </w:pPr>
      <w:r>
        <w:rPr>
          <w:b/>
        </w:rPr>
        <w:t xml:space="preserve">Addendum A: </w:t>
      </w:r>
      <w:proofErr w:type="spellStart"/>
      <w:r>
        <w:rPr>
          <w:b/>
        </w:rPr>
        <w:t>Mountainville</w:t>
      </w:r>
      <w:proofErr w:type="spellEnd"/>
      <w:r>
        <w:rPr>
          <w:b/>
        </w:rPr>
        <w:t xml:space="preserve"> media market versus </w:t>
      </w:r>
      <w:proofErr w:type="spellStart"/>
      <w:r>
        <w:rPr>
          <w:b/>
        </w:rPr>
        <w:t>Mountainville</w:t>
      </w:r>
      <w:proofErr w:type="spellEnd"/>
      <w:r>
        <w:rPr>
          <w:b/>
        </w:rPr>
        <w:t xml:space="preserve"> </w:t>
      </w:r>
      <w:r w:rsidR="002D6FB7">
        <w:rPr>
          <w:b/>
        </w:rPr>
        <w:t>City</w:t>
      </w:r>
      <w:bookmarkStart w:id="11" w:name="_GoBack"/>
      <w:bookmarkEnd w:id="11"/>
    </w:p>
    <w:p w:rsidR="0049713D" w:rsidRDefault="00A367D0">
      <w:r>
        <w:rPr>
          <w:b/>
        </w:rPr>
        <w:tab/>
      </w:r>
      <w:r>
        <w:t>The data presented to Ricardo is labeled as “</w:t>
      </w:r>
      <w:proofErr w:type="spellStart"/>
      <w:r>
        <w:t>Mountainville</w:t>
      </w:r>
      <w:proofErr w:type="spellEnd"/>
      <w:r>
        <w:t xml:space="preserve"> DMA”. This tells him that the data represents all adults within the </w:t>
      </w:r>
      <w:proofErr w:type="spellStart"/>
      <w:r>
        <w:t>Mountainville</w:t>
      </w:r>
      <w:proofErr w:type="spellEnd"/>
      <w:r>
        <w:t xml:space="preserve"> designated market area, which includes the entire jurisdiction of </w:t>
      </w:r>
      <w:proofErr w:type="spellStart"/>
      <w:r>
        <w:t>Mountainville</w:t>
      </w:r>
      <w:proofErr w:type="spellEnd"/>
      <w:r w:rsidR="001D1D1F">
        <w:t xml:space="preserve"> city</w:t>
      </w:r>
      <w:r>
        <w:t xml:space="preserve"> and the surrounding suburban and rural areas that receive their primary television source from </w:t>
      </w:r>
      <w:proofErr w:type="spellStart"/>
      <w:r>
        <w:t>Mountainville</w:t>
      </w:r>
      <w:proofErr w:type="spellEnd"/>
      <w:r>
        <w:t xml:space="preserve"> originated stations. Simply, the </w:t>
      </w:r>
      <w:r w:rsidR="001D1D1F">
        <w:t xml:space="preserve">ballot initiative is only on the ballot in </w:t>
      </w:r>
      <w:proofErr w:type="spellStart"/>
      <w:r w:rsidR="001D1D1F">
        <w:t>Mountainville</w:t>
      </w:r>
      <w:proofErr w:type="spellEnd"/>
      <w:r w:rsidR="001D1D1F">
        <w:t xml:space="preserve"> proper, but a media plan that utilizes mass-media (television, radio, etc.) will broadcast signals beyond the city limits where non-</w:t>
      </w:r>
      <w:proofErr w:type="spellStart"/>
      <w:r w:rsidR="001D1D1F">
        <w:t>Mountainville</w:t>
      </w:r>
      <w:proofErr w:type="spellEnd"/>
      <w:r w:rsidR="001D1D1F">
        <w:t xml:space="preserve"> city residents will have the opportunity to be exposed to these signals.</w:t>
      </w:r>
      <w:r>
        <w:t xml:space="preserve"> </w:t>
      </w:r>
      <w:r w:rsidR="001D1D1F">
        <w:t>Some in the media industry call this “waste”. It is important for Ricardo to have an understanding of the media mar</w:t>
      </w:r>
      <w:r w:rsidR="002D6FB7">
        <w:t>ket versus the city demographics, to identify significant differences.</w:t>
      </w:r>
    </w:p>
    <w:p w:rsidR="002D6FB7" w:rsidRDefault="002D6FB7"/>
    <w:p w:rsidR="002D6FB7" w:rsidRPr="00A367D0" w:rsidRDefault="002D6FB7">
      <w:r w:rsidRPr="002D6FB7">
        <w:lastRenderedPageBreak/>
        <w:drawing>
          <wp:inline distT="0" distB="0" distL="0" distR="0" wp14:anchorId="0E1B9FCF" wp14:editId="54CE8C29">
            <wp:extent cx="5943600" cy="72794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7279430"/>
                    </a:xfrm>
                    <a:prstGeom prst="rect">
                      <a:avLst/>
                    </a:prstGeom>
                    <a:noFill/>
                    <a:ln>
                      <a:noFill/>
                    </a:ln>
                  </pic:spPr>
                </pic:pic>
              </a:graphicData>
            </a:graphic>
          </wp:inline>
        </w:drawing>
      </w:r>
    </w:p>
    <w:p w:rsidR="003D7CA4" w:rsidRDefault="00A87283">
      <w:pPr>
        <w:rPr>
          <w:b/>
        </w:rPr>
      </w:pPr>
      <w:ins w:id="12" w:author="Ben Angle" w:date="2016-02-19T17:21:00Z">
        <w:r>
          <w:rPr>
            <w:b/>
          </w:rPr>
          <w:t xml:space="preserve">The </w:t>
        </w:r>
      </w:ins>
      <w:proofErr w:type="spellStart"/>
      <w:r w:rsidR="00DA60A7">
        <w:rPr>
          <w:b/>
        </w:rPr>
        <w:t>Addendum</w:t>
      </w:r>
      <w:del w:id="13" w:author="Ben Angle" w:date="2016-02-19T17:21:00Z">
        <w:r w:rsidR="00DA60A7" w:rsidDel="00A87283">
          <w:rPr>
            <w:b/>
          </w:rPr>
          <w:delText xml:space="preserve"> </w:delText>
        </w:r>
      </w:del>
      <w:r w:rsidR="00A367D0">
        <w:rPr>
          <w:b/>
        </w:rPr>
        <w:t>B</w:t>
      </w:r>
      <w:proofErr w:type="spellEnd"/>
      <w:r w:rsidR="00DA60A7">
        <w:rPr>
          <w:b/>
        </w:rPr>
        <w:t xml:space="preserve">: How to read a cross </w:t>
      </w:r>
      <w:r w:rsidR="003D7CA4">
        <w:rPr>
          <w:b/>
        </w:rPr>
        <w:t>tabulation report</w:t>
      </w:r>
    </w:p>
    <w:p w:rsidR="008C5135" w:rsidRDefault="008C5135">
      <w:r>
        <w:rPr>
          <w:b/>
        </w:rPr>
        <w:tab/>
      </w:r>
      <w:r w:rsidRPr="008C5135">
        <w:t>The</w:t>
      </w:r>
      <w:r w:rsidR="00DA60A7">
        <w:t xml:space="preserve"> cross </w:t>
      </w:r>
      <w:r>
        <w:t xml:space="preserve">tabulation report provided by Swift contains hundreds of rows of data, some of which will provide insights for your media plan. It is your job to use this data to make your media </w:t>
      </w:r>
      <w:r>
        <w:lastRenderedPageBreak/>
        <w:t xml:space="preserve">recommendations. </w:t>
      </w:r>
      <w:r w:rsidR="0049713D">
        <w:t xml:space="preserve">Below is an example of the report. Note that the projected total adult 18+ population in </w:t>
      </w:r>
      <w:proofErr w:type="spellStart"/>
      <w:r w:rsidR="0049713D">
        <w:t>Mountainville</w:t>
      </w:r>
      <w:proofErr w:type="spellEnd"/>
      <w:r w:rsidR="0049713D">
        <w:t xml:space="preserve"> is 2,179,822, but for reporting purposes population projections are best when rounded; you could say 2.2 million adults, or note the column header “All Adults” and row “</w:t>
      </w:r>
      <w:proofErr w:type="spellStart"/>
      <w:r w:rsidR="0049713D">
        <w:t>Proj</w:t>
      </w:r>
      <w:proofErr w:type="spellEnd"/>
      <w:r w:rsidR="0049713D">
        <w:t xml:space="preserve"> (000)” that rounds the adult population to “2,180” (2,179,822 / 1,000 = 2,179.82, rounded to 2,180). Also, because of the large sample size, it is acceptable to round percentages to the first decimal place (e.g. 27.6% of adults are in the Parent &amp; Always Vote category, instead of 27.5688%). </w:t>
      </w:r>
    </w:p>
    <w:p w:rsidR="00DA60A7" w:rsidRDefault="0049713D">
      <w:r>
        <w:tab/>
        <w:t xml:space="preserve">You should notice that there are </w:t>
      </w:r>
      <w:r w:rsidR="00DA60A7">
        <w:t>958,000</w:t>
      </w:r>
      <w:r>
        <w:t xml:space="preserve"> adults who are</w:t>
      </w:r>
      <w:r w:rsidR="00DA60A7">
        <w:t xml:space="preserve"> Not Parents &amp; Always </w:t>
      </w:r>
      <w:r>
        <w:t xml:space="preserve">Vote; this group represents </w:t>
      </w:r>
      <w:r w:rsidR="00DA60A7">
        <w:t>43.9</w:t>
      </w:r>
      <w:r>
        <w:t xml:space="preserve">.0% of the total </w:t>
      </w:r>
      <w:proofErr w:type="spellStart"/>
      <w:r>
        <w:t>Mountainville</w:t>
      </w:r>
      <w:proofErr w:type="spellEnd"/>
      <w:r>
        <w:t xml:space="preserve"> adult population. You</w:t>
      </w:r>
      <w:r w:rsidR="00DA60A7">
        <w:t xml:space="preserve"> also notice that </w:t>
      </w:r>
      <w:r>
        <w:t>3</w:t>
      </w:r>
      <w:r w:rsidR="00DA60A7">
        <w:t>0</w:t>
      </w:r>
      <w:r>
        <w:t>.</w:t>
      </w:r>
      <w:r w:rsidR="00DA60A7">
        <w:t>1</w:t>
      </w:r>
      <w:r>
        <w:t xml:space="preserve">% of those adults who are </w:t>
      </w:r>
      <w:r w:rsidR="00DA60A7">
        <w:t xml:space="preserve">Not </w:t>
      </w:r>
      <w:r>
        <w:t>Parents &amp; Always Vote are in the 1</w:t>
      </w:r>
      <w:r w:rsidRPr="0049713D">
        <w:rPr>
          <w:vertAlign w:val="superscript"/>
        </w:rPr>
        <w:t>st</w:t>
      </w:r>
      <w:r>
        <w:t xml:space="preserve"> Quintile of newspaper consumption</w:t>
      </w:r>
      <w:r w:rsidR="00DA60A7">
        <w:t xml:space="preserve"> compared to</w:t>
      </w:r>
      <w:r>
        <w:t xml:space="preserve"> 20.2% of all adults in this category.</w:t>
      </w:r>
      <w:r w:rsidR="00DA60A7">
        <w:t xml:space="preserve"> In other words, Not Parent &amp; Always Vote adults are 1.49% more likely to be the heaviest users of newspapers compared to the average adult. This is represented by the index score of 149. Consumer researchers frequently use index scores to compare a subgroup to the overall population. As previously indicated, the index score is calculated by dividing 30.1% by 20.2% = 1.49 and then multiplying by 100 = 149. As you read through the hundreds of rows of data provided, you can look for index values that are particularly high or low. This can help draw your attention to potentially informative data points.</w:t>
      </w:r>
    </w:p>
    <w:p w:rsidR="0049713D" w:rsidRPr="008C5135" w:rsidRDefault="0049713D">
      <w:r>
        <w:t xml:space="preserve"> </w:t>
      </w:r>
    </w:p>
    <w:p w:rsidR="003D7CA4" w:rsidRDefault="008C5135">
      <w:pPr>
        <w:rPr>
          <w:b/>
        </w:rPr>
      </w:pPr>
      <w:r w:rsidRPr="008C5135">
        <w:rPr>
          <w:noProof/>
        </w:rPr>
        <w:drawing>
          <wp:inline distT="0" distB="0" distL="0" distR="0" wp14:anchorId="02660320" wp14:editId="1E929FC5">
            <wp:extent cx="5943600" cy="290511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905116"/>
                    </a:xfrm>
                    <a:prstGeom prst="rect">
                      <a:avLst/>
                    </a:prstGeom>
                    <a:noFill/>
                    <a:ln>
                      <a:noFill/>
                    </a:ln>
                  </pic:spPr>
                </pic:pic>
              </a:graphicData>
            </a:graphic>
          </wp:inline>
        </w:drawing>
      </w:r>
    </w:p>
    <w:p w:rsidR="00DA60A7" w:rsidRDefault="00DA60A7">
      <w:pPr>
        <w:rPr>
          <w:b/>
        </w:rPr>
      </w:pPr>
    </w:p>
    <w:p w:rsidR="00DA60A7" w:rsidRPr="00711FEB" w:rsidRDefault="00DA60A7" w:rsidP="00DA60A7">
      <w:pPr>
        <w:jc w:val="center"/>
        <w:rPr>
          <w:b/>
        </w:rPr>
      </w:pPr>
      <w:r>
        <w:rPr>
          <w:b/>
        </w:rPr>
        <w:t># # #</w:t>
      </w:r>
    </w:p>
    <w:sectPr w:rsidR="00DA60A7" w:rsidRPr="00711FEB">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BA7" w:rsidRDefault="00C62BA7" w:rsidP="0093433F">
      <w:pPr>
        <w:spacing w:after="0" w:line="240" w:lineRule="auto"/>
      </w:pPr>
      <w:r>
        <w:separator/>
      </w:r>
    </w:p>
  </w:endnote>
  <w:endnote w:type="continuationSeparator" w:id="0">
    <w:p w:rsidR="00C62BA7" w:rsidRDefault="00C62BA7" w:rsidP="0093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33F" w:rsidRDefault="0093433F">
    <w:pPr>
      <w:pStyle w:val="Footer"/>
    </w:pPr>
    <w:r>
      <w:rPr>
        <w:sz w:val="16"/>
      </w:rPr>
      <w:t>.</w:t>
    </w:r>
  </w:p>
  <w:p w:rsidR="0093433F" w:rsidRDefault="009343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BA7" w:rsidRDefault="00C62BA7" w:rsidP="0093433F">
      <w:pPr>
        <w:spacing w:after="0" w:line="240" w:lineRule="auto"/>
      </w:pPr>
      <w:r>
        <w:separator/>
      </w:r>
    </w:p>
  </w:footnote>
  <w:footnote w:type="continuationSeparator" w:id="0">
    <w:p w:rsidR="00C62BA7" w:rsidRDefault="00C62BA7" w:rsidP="0093433F">
      <w:pPr>
        <w:spacing w:after="0" w:line="240" w:lineRule="auto"/>
      </w:pPr>
      <w:r>
        <w:continuationSeparator/>
      </w:r>
    </w:p>
  </w:footnote>
  <w:footnote w:id="1">
    <w:p w:rsidR="00C47779" w:rsidRPr="002D6FB7" w:rsidRDefault="00C47779">
      <w:pPr>
        <w:pStyle w:val="FootnoteText"/>
        <w:rPr>
          <w:sz w:val="18"/>
          <w:szCs w:val="18"/>
        </w:rPr>
      </w:pPr>
      <w:r w:rsidRPr="0020295A">
        <w:rPr>
          <w:rStyle w:val="FootnoteReference"/>
        </w:rPr>
        <w:footnoteRef/>
      </w:r>
      <w:r w:rsidRPr="0020295A">
        <w:t xml:space="preserve"> </w:t>
      </w:r>
      <w:r w:rsidRPr="002D6FB7">
        <w:rPr>
          <w:sz w:val="18"/>
          <w:szCs w:val="18"/>
        </w:rPr>
        <w:t xml:space="preserve">The Youth Enfranchisement Act campaign is fictitious and not based on any actual industry organization or marketing initiative.  Research data is drawn from consumer studies and may have been edited for the purposes of this case study exercise. Students are encouraged to augment the provided data with their own research.  </w:t>
      </w:r>
      <w:proofErr w:type="gramStart"/>
      <w:r w:rsidRPr="002D6FB7">
        <w:rPr>
          <w:sz w:val="18"/>
          <w:szCs w:val="18"/>
        </w:rPr>
        <w:t>© 2016 by the authors and the Washington Media Scholars Foundation.</w:t>
      </w:r>
      <w:proofErr w:type="gramEnd"/>
      <w:r w:rsidRPr="002D6FB7">
        <w:rPr>
          <w:sz w:val="18"/>
          <w:szCs w:val="18"/>
        </w:rPr>
        <w:t xml:space="preserve"> </w:t>
      </w:r>
      <w:proofErr w:type="gramStart"/>
      <w:r w:rsidRPr="002D6FB7">
        <w:rPr>
          <w:sz w:val="18"/>
          <w:szCs w:val="18"/>
        </w:rPr>
        <w:t>May be reproduced only by permission.</w:t>
      </w:r>
      <w:proofErr w:type="gramEnd"/>
    </w:p>
  </w:footnote>
  <w:footnote w:id="2">
    <w:p w:rsidR="008169C7" w:rsidRPr="002D6FB7" w:rsidRDefault="008169C7" w:rsidP="008169C7">
      <w:pPr>
        <w:pStyle w:val="FootnoteText"/>
      </w:pPr>
      <w:r w:rsidRPr="002D6FB7">
        <w:rPr>
          <w:rStyle w:val="FootnoteReference"/>
          <w:sz w:val="18"/>
          <w:szCs w:val="18"/>
        </w:rPr>
        <w:footnoteRef/>
      </w:r>
      <w:r w:rsidRPr="002D6FB7">
        <w:rPr>
          <w:sz w:val="18"/>
          <w:szCs w:val="18"/>
        </w:rPr>
        <w:t xml:space="preserve"> “</w:t>
      </w:r>
      <w:proofErr w:type="spellStart"/>
      <w:r w:rsidRPr="002D6FB7">
        <w:rPr>
          <w:sz w:val="18"/>
          <w:szCs w:val="18"/>
        </w:rPr>
        <w:t>Mountainville</w:t>
      </w:r>
      <w:proofErr w:type="spellEnd"/>
      <w:r w:rsidRPr="002D6FB7">
        <w:rPr>
          <w:sz w:val="18"/>
          <w:szCs w:val="18"/>
        </w:rPr>
        <w:t>” is a fictitious media market created for the sole purpose of the 2016 WMSF case competition. All data presented as “</w:t>
      </w:r>
      <w:proofErr w:type="spellStart"/>
      <w:r w:rsidRPr="002D6FB7">
        <w:rPr>
          <w:sz w:val="18"/>
          <w:szCs w:val="18"/>
        </w:rPr>
        <w:t>Mountainville</w:t>
      </w:r>
      <w:proofErr w:type="spellEnd"/>
      <w:r w:rsidRPr="002D6FB7">
        <w:rPr>
          <w:sz w:val="18"/>
          <w:szCs w:val="18"/>
        </w:rPr>
        <w:t>” data is based on an actual top-35 media market in the U</w:t>
      </w:r>
      <w:r w:rsidR="002D6FB7">
        <w:rPr>
          <w:sz w:val="18"/>
          <w:szCs w:val="18"/>
        </w:rPr>
        <w:t>.</w:t>
      </w:r>
      <w:r w:rsidRPr="002D6FB7">
        <w:rPr>
          <w:sz w:val="18"/>
          <w:szCs w:val="18"/>
        </w:rPr>
        <w:t xml:space="preserve">S. </w:t>
      </w:r>
      <w:r w:rsidR="002D6FB7" w:rsidRPr="002D6FB7">
        <w:rPr>
          <w:sz w:val="18"/>
          <w:szCs w:val="18"/>
        </w:rPr>
        <w:t xml:space="preserve">See </w:t>
      </w:r>
      <w:r w:rsidR="002D6FB7" w:rsidRPr="002D6FB7">
        <w:rPr>
          <w:i/>
          <w:sz w:val="18"/>
          <w:szCs w:val="18"/>
        </w:rPr>
        <w:t>Addendum A</w:t>
      </w:r>
      <w:proofErr w:type="gramStart"/>
      <w:r w:rsidR="002D6FB7" w:rsidRPr="002D6FB7">
        <w:rPr>
          <w:i/>
          <w:sz w:val="18"/>
          <w:szCs w:val="18"/>
        </w:rPr>
        <w:t>:Mountainville</w:t>
      </w:r>
      <w:proofErr w:type="gramEnd"/>
      <w:r w:rsidR="002D6FB7" w:rsidRPr="002D6FB7">
        <w:rPr>
          <w:i/>
          <w:sz w:val="18"/>
          <w:szCs w:val="18"/>
        </w:rPr>
        <w:t xml:space="preserve"> Media Market versus </w:t>
      </w:r>
      <w:proofErr w:type="spellStart"/>
      <w:r w:rsidR="002D6FB7" w:rsidRPr="002D6FB7">
        <w:rPr>
          <w:i/>
          <w:sz w:val="18"/>
          <w:szCs w:val="18"/>
        </w:rPr>
        <w:t>Mountainville</w:t>
      </w:r>
      <w:proofErr w:type="spellEnd"/>
      <w:r w:rsidR="002D6FB7" w:rsidRPr="002D6FB7">
        <w:rPr>
          <w:i/>
          <w:sz w:val="18"/>
          <w:szCs w:val="18"/>
        </w:rPr>
        <w:t xml:space="preserve"> City </w:t>
      </w:r>
      <w:r w:rsidR="002D6FB7" w:rsidRPr="002D6FB7">
        <w:rPr>
          <w:sz w:val="18"/>
          <w:szCs w:val="18"/>
        </w:rPr>
        <w:t>for details about jurisdiction limits compared to the entire media market.</w:t>
      </w:r>
    </w:p>
  </w:footnote>
  <w:footnote w:id="3">
    <w:p w:rsidR="007C7493" w:rsidRDefault="007C7493">
      <w:pPr>
        <w:pStyle w:val="FootnoteText"/>
      </w:pPr>
      <w:r>
        <w:rPr>
          <w:rStyle w:val="FootnoteReference"/>
        </w:rPr>
        <w:footnoteRef/>
      </w:r>
      <w:r>
        <w:t xml:space="preserve"> WMSF case competition participants are assumed to know the difference between gross and net media costs. All planning is done in gross dollars.</w:t>
      </w:r>
    </w:p>
  </w:footnote>
  <w:footnote w:id="4">
    <w:p w:rsidR="00AA5364" w:rsidRDefault="00AA5364">
      <w:pPr>
        <w:pStyle w:val="FootnoteText"/>
      </w:pPr>
      <w:r>
        <w:rPr>
          <w:rStyle w:val="FootnoteReference"/>
        </w:rPr>
        <w:footnoteRef/>
      </w:r>
      <w:r>
        <w:t xml:space="preserve"> The survey variable is listed as “parent of a child under 18”; this case will use the full variable name along with derivatives like “parent</w:t>
      </w:r>
      <w:r w:rsidR="0084754B">
        <w:t>(s)</w:t>
      </w:r>
      <w:r>
        <w:t>”, “parent &amp; always vote” and others. Unless otherwise indicated, WMSF contestants should assume that references to “parents” represents the variable “parent of a child under 18”. The same applies to the term “always vote”; unless otherwise indicated, this refers to adults who indicate that they always vote in presidential elections.</w:t>
      </w:r>
    </w:p>
  </w:footnote>
  <w:footnote w:id="5">
    <w:p w:rsidR="00291479" w:rsidRDefault="00291479">
      <w:pPr>
        <w:pStyle w:val="FootnoteText"/>
      </w:pPr>
      <w:r>
        <w:rPr>
          <w:rStyle w:val="FootnoteReference"/>
        </w:rPr>
        <w:footnoteRef/>
      </w:r>
      <w:r>
        <w:t xml:space="preserve"> </w:t>
      </w:r>
      <w:proofErr w:type="gramStart"/>
      <w:r>
        <w:t>Based on the authors’ review of GfK MRI quintile data.</w:t>
      </w:r>
      <w:proofErr w:type="gramEnd"/>
      <w:r>
        <w:t xml:space="preserve"> Other estimates may vary slightly.</w:t>
      </w:r>
    </w:p>
  </w:footnote>
  <w:footnote w:id="6">
    <w:p w:rsidR="00696BAF" w:rsidRDefault="00696BAF">
      <w:pPr>
        <w:pStyle w:val="FootnoteText"/>
      </w:pPr>
      <w:r>
        <w:rPr>
          <w:rStyle w:val="FootnoteReference"/>
        </w:rPr>
        <w:footnoteRef/>
      </w:r>
      <w:r>
        <w:t xml:space="preserve"> </w:t>
      </w:r>
      <w:r w:rsidR="0098615A">
        <w:t>Miles t</w:t>
      </w:r>
      <w:r>
        <w:t>raveled is used as a proxy for out-of-home advertising like billboards.</w:t>
      </w:r>
    </w:p>
  </w:footnote>
  <w:footnote w:id="7">
    <w:p w:rsidR="00AF7189" w:rsidRDefault="00AF7189">
      <w:pPr>
        <w:pStyle w:val="FootnoteText"/>
      </w:pPr>
      <w:r>
        <w:rPr>
          <w:rStyle w:val="FootnoteReference"/>
        </w:rPr>
        <w:footnoteRef/>
      </w:r>
      <w:r>
        <w:t xml:space="preserve"> Planning costs provided are for the purpose of the WMSF case competition only and are not intended to represent current CPMs in any media market.</w:t>
      </w:r>
    </w:p>
  </w:footnote>
  <w:footnote w:id="8">
    <w:p w:rsidR="001E3FB9" w:rsidRPr="00B247A2" w:rsidRDefault="001E3FB9">
      <w:pPr>
        <w:pStyle w:val="FootnoteText"/>
        <w:rPr>
          <w:i/>
        </w:rPr>
      </w:pPr>
      <w:r>
        <w:rPr>
          <w:rStyle w:val="FootnoteReference"/>
        </w:rPr>
        <w:footnoteRef/>
      </w:r>
      <w:r>
        <w:t xml:space="preserve"> Index scores are calculated by dividing the vertical % of the target audience by the vertical % of all adults. In the example (vert %’s not shown) of late night talk, the formula is (18.1% / 14.5% = 1.25, expressed as an index of 125). An index of 100 is average and represents all adults in the media market.</w:t>
      </w:r>
      <w:r w:rsidR="00B247A2">
        <w:t xml:space="preserve"> </w:t>
      </w:r>
      <w:ins w:id="8" w:author="Ben Angle" w:date="2016-02-19T17:22:00Z">
        <w:r w:rsidR="00A87283">
          <w:t xml:space="preserve">The </w:t>
        </w:r>
      </w:ins>
      <w:proofErr w:type="spellStart"/>
      <w:r w:rsidR="00B247A2" w:rsidRPr="00B247A2">
        <w:rPr>
          <w:i/>
        </w:rPr>
        <w:t>Addendum</w:t>
      </w:r>
      <w:del w:id="9" w:author="Ben Angle" w:date="2016-02-19T17:22:00Z">
        <w:r w:rsidR="00B247A2" w:rsidRPr="00B247A2" w:rsidDel="00A87283">
          <w:rPr>
            <w:i/>
          </w:rPr>
          <w:delText xml:space="preserve"> </w:delText>
        </w:r>
      </w:del>
      <w:r w:rsidR="00A367D0">
        <w:rPr>
          <w:i/>
        </w:rPr>
        <w:t>B</w:t>
      </w:r>
      <w:proofErr w:type="spellEnd"/>
      <w:r w:rsidR="00B247A2" w:rsidRPr="00B247A2">
        <w:rPr>
          <w:i/>
        </w:rPr>
        <w:t>: How to read cross</w:t>
      </w:r>
      <w:del w:id="10" w:author="Ben Angle" w:date="2016-02-19T17:22:00Z">
        <w:r w:rsidR="00B247A2" w:rsidRPr="00B247A2" w:rsidDel="00A87283">
          <w:rPr>
            <w:i/>
          </w:rPr>
          <w:delText>-</w:delText>
        </w:r>
      </w:del>
      <w:r w:rsidR="00B247A2" w:rsidRPr="00B247A2">
        <w:rPr>
          <w:i/>
        </w:rPr>
        <w:t>tabs.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FEB" w:rsidRPr="00D369F2" w:rsidRDefault="00711FEB" w:rsidP="00711FEB">
    <w:pPr>
      <w:pStyle w:val="Header"/>
      <w:pBdr>
        <w:bottom w:val="single" w:sz="4" w:space="1" w:color="D9D9D9" w:themeColor="background1" w:themeShade="D9"/>
      </w:pBdr>
      <w:rPr>
        <w:b/>
        <w:bCs/>
        <w:sz w:val="18"/>
      </w:rPr>
    </w:pPr>
    <w:r>
      <w:rPr>
        <w:color w:val="808080" w:themeColor="background1" w:themeShade="80"/>
        <w:spacing w:val="60"/>
        <w:sz w:val="18"/>
      </w:rPr>
      <w:t>Yes on YEA</w:t>
    </w:r>
    <w:r w:rsidRPr="00D369F2">
      <w:rPr>
        <w:color w:val="808080" w:themeColor="background1" w:themeShade="80"/>
        <w:spacing w:val="60"/>
        <w:sz w:val="18"/>
      </w:rPr>
      <w:tab/>
      <w:t>WMSF 201</w:t>
    </w:r>
    <w:r>
      <w:rPr>
        <w:color w:val="808080" w:themeColor="background1" w:themeShade="80"/>
        <w:spacing w:val="60"/>
        <w:sz w:val="18"/>
      </w:rPr>
      <w:t>6</w:t>
    </w:r>
    <w:r w:rsidRPr="00D369F2">
      <w:rPr>
        <w:color w:val="808080" w:themeColor="background1" w:themeShade="80"/>
        <w:spacing w:val="60"/>
        <w:sz w:val="18"/>
      </w:rPr>
      <w:t xml:space="preserve"> Case Competition</w:t>
    </w:r>
    <w:r w:rsidRPr="00D369F2">
      <w:rPr>
        <w:color w:val="808080" w:themeColor="background1" w:themeShade="80"/>
        <w:spacing w:val="60"/>
        <w:sz w:val="18"/>
      </w:rPr>
      <w:tab/>
    </w:r>
    <w:sdt>
      <w:sdtPr>
        <w:rPr>
          <w:color w:val="808080" w:themeColor="background1" w:themeShade="80"/>
          <w:spacing w:val="60"/>
          <w:sz w:val="18"/>
        </w:rPr>
        <w:id w:val="-2109111710"/>
        <w:docPartObj>
          <w:docPartGallery w:val="Page Numbers (Top of Page)"/>
          <w:docPartUnique/>
        </w:docPartObj>
      </w:sdtPr>
      <w:sdtEndPr>
        <w:rPr>
          <w:b/>
          <w:bCs/>
          <w:noProof/>
          <w:color w:val="auto"/>
          <w:spacing w:val="0"/>
        </w:rPr>
      </w:sdtEndPr>
      <w:sdtContent>
        <w:r w:rsidRPr="00D369F2">
          <w:rPr>
            <w:color w:val="808080" w:themeColor="background1" w:themeShade="80"/>
            <w:spacing w:val="60"/>
            <w:sz w:val="18"/>
          </w:rPr>
          <w:t>Page</w:t>
        </w:r>
        <w:r w:rsidRPr="00D369F2">
          <w:rPr>
            <w:sz w:val="18"/>
          </w:rPr>
          <w:t xml:space="preserve"> | </w:t>
        </w:r>
        <w:r w:rsidRPr="00D369F2">
          <w:rPr>
            <w:sz w:val="18"/>
          </w:rPr>
          <w:fldChar w:fldCharType="begin"/>
        </w:r>
        <w:r w:rsidRPr="00D369F2">
          <w:rPr>
            <w:sz w:val="18"/>
          </w:rPr>
          <w:instrText xml:space="preserve"> PAGE   \* MERGEFORMAT </w:instrText>
        </w:r>
        <w:r w:rsidRPr="00D369F2">
          <w:rPr>
            <w:sz w:val="18"/>
          </w:rPr>
          <w:fldChar w:fldCharType="separate"/>
        </w:r>
        <w:r w:rsidR="002D6FB7" w:rsidRPr="002D6FB7">
          <w:rPr>
            <w:b/>
            <w:bCs/>
            <w:noProof/>
            <w:sz w:val="18"/>
          </w:rPr>
          <w:t>8</w:t>
        </w:r>
        <w:r w:rsidRPr="00D369F2">
          <w:rPr>
            <w:b/>
            <w:bCs/>
            <w:noProof/>
            <w:sz w:val="18"/>
          </w:rPr>
          <w:fldChar w:fldCharType="end"/>
        </w:r>
      </w:sdtContent>
    </w:sdt>
  </w:p>
  <w:p w:rsidR="00711FEB" w:rsidRDefault="00711FEB">
    <w:pPr>
      <w:pStyle w:val="Header"/>
    </w:pPr>
  </w:p>
  <w:p w:rsidR="00711FEB" w:rsidRDefault="00711F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77A72"/>
    <w:multiLevelType w:val="hybridMultilevel"/>
    <w:tmpl w:val="8A14CAFA"/>
    <w:lvl w:ilvl="0" w:tplc="04090019">
      <w:start w:val="1"/>
      <w:numFmt w:val="lowerLetter"/>
      <w:lvlText w:val="%1."/>
      <w:lvlJc w:val="left"/>
      <w:pPr>
        <w:ind w:left="12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9E7E89"/>
    <w:multiLevelType w:val="hybridMultilevel"/>
    <w:tmpl w:val="8A14CAFA"/>
    <w:lvl w:ilvl="0" w:tplc="04090019">
      <w:start w:val="1"/>
      <w:numFmt w:val="lowerLetter"/>
      <w:lvlText w:val="%1."/>
      <w:lvlJc w:val="left"/>
      <w:pPr>
        <w:ind w:left="12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380"/>
    <w:rsid w:val="000216E0"/>
    <w:rsid w:val="0006604E"/>
    <w:rsid w:val="000D0098"/>
    <w:rsid w:val="000D6695"/>
    <w:rsid w:val="00114DCB"/>
    <w:rsid w:val="00127B5F"/>
    <w:rsid w:val="00147DFA"/>
    <w:rsid w:val="001545F5"/>
    <w:rsid w:val="001611FD"/>
    <w:rsid w:val="001623E4"/>
    <w:rsid w:val="00172776"/>
    <w:rsid w:val="00185430"/>
    <w:rsid w:val="001D0AA0"/>
    <w:rsid w:val="001D1D1F"/>
    <w:rsid w:val="001D7DE3"/>
    <w:rsid w:val="001E3FB9"/>
    <w:rsid w:val="0020295A"/>
    <w:rsid w:val="00231571"/>
    <w:rsid w:val="00271F30"/>
    <w:rsid w:val="00291479"/>
    <w:rsid w:val="002B0E8D"/>
    <w:rsid w:val="002B1644"/>
    <w:rsid w:val="002B21C1"/>
    <w:rsid w:val="002C1EEB"/>
    <w:rsid w:val="002D6FB7"/>
    <w:rsid w:val="002D6FD3"/>
    <w:rsid w:val="003357C4"/>
    <w:rsid w:val="00361829"/>
    <w:rsid w:val="003747F2"/>
    <w:rsid w:val="003A5843"/>
    <w:rsid w:val="003B109C"/>
    <w:rsid w:val="003B3722"/>
    <w:rsid w:val="003D7CA4"/>
    <w:rsid w:val="00413298"/>
    <w:rsid w:val="004447F1"/>
    <w:rsid w:val="0049713D"/>
    <w:rsid w:val="004C763E"/>
    <w:rsid w:val="004E5A8C"/>
    <w:rsid w:val="004F6053"/>
    <w:rsid w:val="00544524"/>
    <w:rsid w:val="00563D05"/>
    <w:rsid w:val="00602D38"/>
    <w:rsid w:val="00627E3C"/>
    <w:rsid w:val="00696BAF"/>
    <w:rsid w:val="006B2380"/>
    <w:rsid w:val="006F0B5B"/>
    <w:rsid w:val="00711FEB"/>
    <w:rsid w:val="00743680"/>
    <w:rsid w:val="00744245"/>
    <w:rsid w:val="00782BC1"/>
    <w:rsid w:val="007C34B9"/>
    <w:rsid w:val="007C7493"/>
    <w:rsid w:val="0080021E"/>
    <w:rsid w:val="008169C7"/>
    <w:rsid w:val="008414CC"/>
    <w:rsid w:val="0084754B"/>
    <w:rsid w:val="00863500"/>
    <w:rsid w:val="00886400"/>
    <w:rsid w:val="008877C3"/>
    <w:rsid w:val="008A6461"/>
    <w:rsid w:val="008B3033"/>
    <w:rsid w:val="008C1F5A"/>
    <w:rsid w:val="008C5135"/>
    <w:rsid w:val="008D0E02"/>
    <w:rsid w:val="00904D9A"/>
    <w:rsid w:val="0093433F"/>
    <w:rsid w:val="00941EC3"/>
    <w:rsid w:val="0098615A"/>
    <w:rsid w:val="00992570"/>
    <w:rsid w:val="00994F5A"/>
    <w:rsid w:val="009D3232"/>
    <w:rsid w:val="00A367D0"/>
    <w:rsid w:val="00A50D68"/>
    <w:rsid w:val="00A87283"/>
    <w:rsid w:val="00A9702D"/>
    <w:rsid w:val="00AA5364"/>
    <w:rsid w:val="00AE1DE2"/>
    <w:rsid w:val="00AF3419"/>
    <w:rsid w:val="00AF6909"/>
    <w:rsid w:val="00AF7189"/>
    <w:rsid w:val="00B21024"/>
    <w:rsid w:val="00B247A2"/>
    <w:rsid w:val="00B55D61"/>
    <w:rsid w:val="00B57E39"/>
    <w:rsid w:val="00B662E2"/>
    <w:rsid w:val="00B72AC9"/>
    <w:rsid w:val="00B7706F"/>
    <w:rsid w:val="00B87581"/>
    <w:rsid w:val="00BB5DF9"/>
    <w:rsid w:val="00C47779"/>
    <w:rsid w:val="00C5640F"/>
    <w:rsid w:val="00C62BA7"/>
    <w:rsid w:val="00CC7CC3"/>
    <w:rsid w:val="00CE00EA"/>
    <w:rsid w:val="00D368C0"/>
    <w:rsid w:val="00D42F4B"/>
    <w:rsid w:val="00D73AD2"/>
    <w:rsid w:val="00DA60A7"/>
    <w:rsid w:val="00DB0FB4"/>
    <w:rsid w:val="00DC54A8"/>
    <w:rsid w:val="00DD4531"/>
    <w:rsid w:val="00E43714"/>
    <w:rsid w:val="00E451B5"/>
    <w:rsid w:val="00E73ECA"/>
    <w:rsid w:val="00EB4D90"/>
    <w:rsid w:val="00ED5D19"/>
    <w:rsid w:val="00EE63FF"/>
    <w:rsid w:val="00F0533C"/>
    <w:rsid w:val="00F45162"/>
    <w:rsid w:val="00F475A4"/>
    <w:rsid w:val="00F815B8"/>
    <w:rsid w:val="00F823EC"/>
    <w:rsid w:val="00FC0B65"/>
    <w:rsid w:val="00FE36C0"/>
    <w:rsid w:val="00FE6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0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B65"/>
    <w:rPr>
      <w:rFonts w:ascii="Tahoma" w:hAnsi="Tahoma" w:cs="Tahoma"/>
      <w:sz w:val="16"/>
      <w:szCs w:val="16"/>
    </w:rPr>
  </w:style>
  <w:style w:type="paragraph" w:styleId="Header">
    <w:name w:val="header"/>
    <w:basedOn w:val="Normal"/>
    <w:link w:val="HeaderChar"/>
    <w:uiPriority w:val="99"/>
    <w:unhideWhenUsed/>
    <w:rsid w:val="009343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33F"/>
  </w:style>
  <w:style w:type="paragraph" w:styleId="Footer">
    <w:name w:val="footer"/>
    <w:basedOn w:val="Normal"/>
    <w:link w:val="FooterChar"/>
    <w:uiPriority w:val="99"/>
    <w:unhideWhenUsed/>
    <w:rsid w:val="009343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33F"/>
  </w:style>
  <w:style w:type="character" w:styleId="FootnoteReference">
    <w:name w:val="footnote reference"/>
    <w:basedOn w:val="DefaultParagraphFont"/>
    <w:uiPriority w:val="99"/>
    <w:semiHidden/>
    <w:unhideWhenUsed/>
    <w:rsid w:val="0093433F"/>
    <w:rPr>
      <w:vertAlign w:val="superscript"/>
    </w:rPr>
  </w:style>
  <w:style w:type="paragraph" w:styleId="FootnoteText">
    <w:name w:val="footnote text"/>
    <w:basedOn w:val="Normal"/>
    <w:link w:val="FootnoteTextChar"/>
    <w:uiPriority w:val="99"/>
    <w:semiHidden/>
    <w:unhideWhenUsed/>
    <w:rsid w:val="00C477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7779"/>
    <w:rPr>
      <w:sz w:val="20"/>
      <w:szCs w:val="20"/>
    </w:rPr>
  </w:style>
  <w:style w:type="paragraph" w:styleId="EndnoteText">
    <w:name w:val="endnote text"/>
    <w:basedOn w:val="Normal"/>
    <w:link w:val="EndnoteTextChar"/>
    <w:uiPriority w:val="99"/>
    <w:semiHidden/>
    <w:unhideWhenUsed/>
    <w:rsid w:val="0029147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1479"/>
    <w:rPr>
      <w:sz w:val="20"/>
      <w:szCs w:val="20"/>
    </w:rPr>
  </w:style>
  <w:style w:type="character" w:styleId="EndnoteReference">
    <w:name w:val="endnote reference"/>
    <w:basedOn w:val="DefaultParagraphFont"/>
    <w:uiPriority w:val="99"/>
    <w:semiHidden/>
    <w:unhideWhenUsed/>
    <w:rsid w:val="0029147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0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B65"/>
    <w:rPr>
      <w:rFonts w:ascii="Tahoma" w:hAnsi="Tahoma" w:cs="Tahoma"/>
      <w:sz w:val="16"/>
      <w:szCs w:val="16"/>
    </w:rPr>
  </w:style>
  <w:style w:type="paragraph" w:styleId="Header">
    <w:name w:val="header"/>
    <w:basedOn w:val="Normal"/>
    <w:link w:val="HeaderChar"/>
    <w:uiPriority w:val="99"/>
    <w:unhideWhenUsed/>
    <w:rsid w:val="009343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33F"/>
  </w:style>
  <w:style w:type="paragraph" w:styleId="Footer">
    <w:name w:val="footer"/>
    <w:basedOn w:val="Normal"/>
    <w:link w:val="FooterChar"/>
    <w:uiPriority w:val="99"/>
    <w:unhideWhenUsed/>
    <w:rsid w:val="009343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33F"/>
  </w:style>
  <w:style w:type="character" w:styleId="FootnoteReference">
    <w:name w:val="footnote reference"/>
    <w:basedOn w:val="DefaultParagraphFont"/>
    <w:uiPriority w:val="99"/>
    <w:semiHidden/>
    <w:unhideWhenUsed/>
    <w:rsid w:val="0093433F"/>
    <w:rPr>
      <w:vertAlign w:val="superscript"/>
    </w:rPr>
  </w:style>
  <w:style w:type="paragraph" w:styleId="FootnoteText">
    <w:name w:val="footnote text"/>
    <w:basedOn w:val="Normal"/>
    <w:link w:val="FootnoteTextChar"/>
    <w:uiPriority w:val="99"/>
    <w:semiHidden/>
    <w:unhideWhenUsed/>
    <w:rsid w:val="00C477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7779"/>
    <w:rPr>
      <w:sz w:val="20"/>
      <w:szCs w:val="20"/>
    </w:rPr>
  </w:style>
  <w:style w:type="paragraph" w:styleId="EndnoteText">
    <w:name w:val="endnote text"/>
    <w:basedOn w:val="Normal"/>
    <w:link w:val="EndnoteTextChar"/>
    <w:uiPriority w:val="99"/>
    <w:semiHidden/>
    <w:unhideWhenUsed/>
    <w:rsid w:val="0029147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1479"/>
    <w:rPr>
      <w:sz w:val="20"/>
      <w:szCs w:val="20"/>
    </w:rPr>
  </w:style>
  <w:style w:type="character" w:styleId="EndnoteReference">
    <w:name w:val="endnote reference"/>
    <w:basedOn w:val="DefaultParagraphFont"/>
    <w:uiPriority w:val="99"/>
    <w:semiHidden/>
    <w:unhideWhenUsed/>
    <w:rsid w:val="002914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9D67A-05E1-46A1-9278-85816AA8E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10</Pages>
  <Words>2101</Words>
  <Characters>11976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Angle</dc:creator>
  <cp:lastModifiedBy>Ben Angle</cp:lastModifiedBy>
  <cp:revision>5</cp:revision>
  <cp:lastPrinted>2016-02-22T16:37:00Z</cp:lastPrinted>
  <dcterms:created xsi:type="dcterms:W3CDTF">2016-02-19T16:27:00Z</dcterms:created>
  <dcterms:modified xsi:type="dcterms:W3CDTF">2016-02-22T20:15:00Z</dcterms:modified>
</cp:coreProperties>
</file>